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A1B87" w14:textId="2A40A482" w:rsidR="005C1633" w:rsidRDefault="006D3E19" w:rsidP="004A4DDF">
      <w:pPr>
        <w:pStyle w:val="ACNormln"/>
        <w:spacing w:before="0"/>
        <w:jc w:val="center"/>
        <w:outlineLvl w:val="0"/>
        <w:rPr>
          <w:rFonts w:cs="Arial"/>
          <w:i/>
          <w:color w:val="AEAAAA" w:themeColor="background2" w:themeShade="BF"/>
          <w:sz w:val="28"/>
        </w:rPr>
      </w:pPr>
      <w:r>
        <w:rPr>
          <w:rFonts w:ascii="Arial" w:hAnsi="Arial" w:cs="Arial"/>
          <w:b/>
          <w:sz w:val="32"/>
          <w:szCs w:val="32"/>
        </w:rPr>
        <w:t xml:space="preserve"> </w:t>
      </w:r>
      <w:r w:rsidR="00B5653B">
        <w:rPr>
          <w:rFonts w:ascii="Arial" w:hAnsi="Arial" w:cs="Arial"/>
          <w:b/>
          <w:sz w:val="32"/>
          <w:szCs w:val="32"/>
        </w:rPr>
        <w:t xml:space="preserve">Kupní </w:t>
      </w:r>
      <w:r w:rsidR="00606DA8">
        <w:rPr>
          <w:rFonts w:ascii="Arial" w:hAnsi="Arial" w:cs="Arial"/>
          <w:b/>
          <w:sz w:val="32"/>
          <w:szCs w:val="32"/>
        </w:rPr>
        <w:t>smlouva</w:t>
      </w:r>
      <w:r w:rsidR="00CD6A5A">
        <w:rPr>
          <w:rFonts w:ascii="Arial" w:hAnsi="Arial" w:cs="Arial"/>
          <w:b/>
          <w:sz w:val="32"/>
          <w:szCs w:val="32"/>
        </w:rPr>
        <w:t xml:space="preserve"> </w:t>
      </w:r>
      <w:r w:rsidR="004A4DDF" w:rsidRPr="00606DA8">
        <w:rPr>
          <w:i/>
          <w:color w:val="AEAAAA" w:themeColor="background2" w:themeShade="BF"/>
          <w:sz w:val="28"/>
          <w:highlight w:val="yellow"/>
        </w:rPr>
        <w:t>č.</w:t>
      </w:r>
      <w:r w:rsidR="005C1633" w:rsidRPr="00606DA8">
        <w:rPr>
          <w:i/>
          <w:color w:val="AEAAAA" w:themeColor="background2" w:themeShade="BF"/>
          <w:sz w:val="28"/>
          <w:highlight w:val="yellow"/>
        </w:rPr>
        <w:t xml:space="preserve"> </w:t>
      </w:r>
      <w:r w:rsidR="004A4DDF" w:rsidRPr="00606DA8">
        <w:rPr>
          <w:i/>
          <w:color w:val="AEAAAA" w:themeColor="background2" w:themeShade="BF"/>
          <w:sz w:val="28"/>
          <w:highlight w:val="yellow"/>
        </w:rPr>
        <w:t xml:space="preserve">… vyplní </w:t>
      </w:r>
      <w:r w:rsidR="00923C21">
        <w:rPr>
          <w:i/>
          <w:color w:val="AEAAAA" w:themeColor="background2" w:themeShade="BF"/>
          <w:sz w:val="28"/>
          <w:highlight w:val="yellow"/>
        </w:rPr>
        <w:t xml:space="preserve">Prodávající </w:t>
      </w:r>
      <w:r w:rsidR="004A4DDF" w:rsidRPr="000C0DD0">
        <w:rPr>
          <w:rFonts w:cs="Arial"/>
          <w:i/>
          <w:color w:val="AEAAAA" w:themeColor="background2" w:themeShade="BF"/>
          <w:sz w:val="28"/>
          <w:highlight w:val="yellow"/>
        </w:rPr>
        <w:t>…</w:t>
      </w:r>
    </w:p>
    <w:p w14:paraId="6AFB2631" w14:textId="13E8BECB" w:rsidR="00420FB8" w:rsidRPr="00EC21A0" w:rsidRDefault="00420FB8" w:rsidP="00420FB8">
      <w:pPr>
        <w:jc w:val="center"/>
        <w:rPr>
          <w:sz w:val="20"/>
          <w:szCs w:val="20"/>
        </w:rPr>
      </w:pPr>
      <w:bookmarkStart w:id="0" w:name="_Hlk508185051"/>
      <w:r w:rsidRPr="00EC21A0">
        <w:rPr>
          <w:sz w:val="20"/>
          <w:szCs w:val="20"/>
        </w:rPr>
        <w:t>uzavřená dle ustanovení § 2</w:t>
      </w:r>
      <w:r w:rsidR="00606DA8">
        <w:rPr>
          <w:sz w:val="20"/>
          <w:szCs w:val="20"/>
        </w:rPr>
        <w:t>079</w:t>
      </w:r>
      <w:r w:rsidRPr="00EC21A0">
        <w:rPr>
          <w:sz w:val="20"/>
          <w:szCs w:val="20"/>
        </w:rPr>
        <w:t xml:space="preserve"> a násl. zákona č. 89/2012 Sb., občanský zákoník, </w:t>
      </w:r>
      <w:r w:rsidR="00D85F96">
        <w:rPr>
          <w:sz w:val="20"/>
          <w:szCs w:val="20"/>
        </w:rPr>
        <w:t>ve znění pozdějších předpisů</w:t>
      </w:r>
      <w:r w:rsidR="00D85F96" w:rsidRPr="00EC21A0">
        <w:rPr>
          <w:sz w:val="20"/>
          <w:szCs w:val="20"/>
        </w:rPr>
        <w:t xml:space="preserve"> </w:t>
      </w:r>
      <w:r w:rsidRPr="00EC21A0">
        <w:rPr>
          <w:sz w:val="20"/>
          <w:szCs w:val="20"/>
        </w:rPr>
        <w:t xml:space="preserve">(dále jen „OZ“) a dle zákona č. 134/2016 Sb., o zadávání veřejných zakázek, </w:t>
      </w:r>
      <w:r w:rsidR="00D85F96">
        <w:rPr>
          <w:sz w:val="20"/>
          <w:szCs w:val="20"/>
        </w:rPr>
        <w:t>ve znění pozdějších předpisů</w:t>
      </w:r>
      <w:r w:rsidR="00D85F96" w:rsidRPr="00EC21A0">
        <w:rPr>
          <w:sz w:val="20"/>
          <w:szCs w:val="20"/>
        </w:rPr>
        <w:t xml:space="preserve"> </w:t>
      </w:r>
      <w:r w:rsidRPr="00EC21A0">
        <w:rPr>
          <w:sz w:val="20"/>
          <w:szCs w:val="20"/>
        </w:rPr>
        <w:t xml:space="preserve">(dále </w:t>
      </w:r>
      <w:r w:rsidR="00843FEC">
        <w:rPr>
          <w:sz w:val="20"/>
          <w:szCs w:val="20"/>
        </w:rPr>
        <w:t>také „zákon“ nebo</w:t>
      </w:r>
      <w:r w:rsidRPr="00EC21A0">
        <w:rPr>
          <w:sz w:val="20"/>
          <w:szCs w:val="20"/>
        </w:rPr>
        <w:t xml:space="preserve"> „ZZVZ“)</w:t>
      </w:r>
    </w:p>
    <w:bookmarkEnd w:id="0"/>
    <w:p w14:paraId="7F6145CD" w14:textId="77777777" w:rsidR="00420FB8" w:rsidRPr="004A4DDF" w:rsidRDefault="00420FB8" w:rsidP="004A4DDF">
      <w:pPr>
        <w:pStyle w:val="ACNormln"/>
        <w:spacing w:before="0"/>
        <w:jc w:val="center"/>
        <w:outlineLvl w:val="0"/>
        <w:rPr>
          <w:sz w:val="24"/>
        </w:rPr>
      </w:pPr>
    </w:p>
    <w:p w14:paraId="27EEFA5D" w14:textId="2802D92C" w:rsidR="005C1633" w:rsidRPr="005C1633" w:rsidRDefault="005C1633" w:rsidP="005C1633">
      <w:pPr>
        <w:tabs>
          <w:tab w:val="left" w:pos="2268"/>
        </w:tabs>
        <w:autoSpaceDN w:val="0"/>
        <w:spacing w:after="0"/>
        <w:rPr>
          <w:sz w:val="24"/>
        </w:rPr>
      </w:pPr>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4A15EFDE"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D85F96">
        <w:t xml:space="preserve"> MHA,</w:t>
      </w:r>
      <w:r w:rsidRPr="00401355">
        <w:t xml:space="preserve"> předsedou představenstva, </w:t>
      </w:r>
    </w:p>
    <w:p w14:paraId="62514D29" w14:textId="3082698D" w:rsidR="005C1633" w:rsidRPr="00401355" w:rsidRDefault="005C1633" w:rsidP="00401355">
      <w:pPr>
        <w:tabs>
          <w:tab w:val="left" w:pos="2268"/>
        </w:tabs>
        <w:autoSpaceDN w:val="0"/>
        <w:spacing w:after="0"/>
      </w:pPr>
      <w:r w:rsidRPr="00401355">
        <w:t xml:space="preserve">  </w:t>
      </w:r>
      <w:r w:rsidR="00401355">
        <w:tab/>
      </w:r>
      <w:r w:rsidRPr="00401355">
        <w:t>Ing.</w:t>
      </w:r>
      <w:r w:rsidR="00720826">
        <w:t xml:space="preserve"> </w:t>
      </w:r>
      <w:r w:rsidR="00387D9B">
        <w:t xml:space="preserve">Hynkem Raisem, </w:t>
      </w:r>
      <w:r w:rsidR="00073891">
        <w:t xml:space="preserve">MHA, </w:t>
      </w:r>
      <w:r w:rsidRPr="00401355">
        <w:t>místopředsedou představenstva</w:t>
      </w:r>
      <w:r w:rsidRPr="00AD1C61">
        <w:t xml:space="preserve">  </w:t>
      </w:r>
    </w:p>
    <w:p w14:paraId="640A17A7" w14:textId="77777777" w:rsidR="005C1633" w:rsidRDefault="00401355" w:rsidP="00401355">
      <w:pPr>
        <w:tabs>
          <w:tab w:val="left" w:pos="2268"/>
        </w:tabs>
        <w:autoSpaceDN w:val="0"/>
        <w:spacing w:after="0"/>
      </w:pPr>
      <w:r>
        <w:t>Bankovní spojení</w:t>
      </w:r>
      <w:r w:rsidR="005C1633" w:rsidRPr="00AD1C61">
        <w:t xml:space="preserve">: </w:t>
      </w:r>
      <w:r>
        <w:tab/>
      </w:r>
      <w:r w:rsidR="005C1633" w:rsidRPr="00AD1C61">
        <w:t>Bankovní spojení ČSOB, a.s., pobočka Pardubice</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1B9A15F" w:rsidR="005C1633" w:rsidRPr="00AD1C61" w:rsidRDefault="005C1633" w:rsidP="005C1633">
      <w:pPr>
        <w:tabs>
          <w:tab w:val="left" w:pos="2268"/>
        </w:tabs>
        <w:autoSpaceDN w:val="0"/>
        <w:spacing w:after="0"/>
      </w:pPr>
      <w:r w:rsidRPr="00AD1C61">
        <w:t xml:space="preserve">dále </w:t>
      </w:r>
      <w:r w:rsidRPr="003007B4">
        <w:t xml:space="preserve">jen </w:t>
      </w:r>
      <w:r w:rsidR="00923C21">
        <w:rPr>
          <w:b/>
        </w:rPr>
        <w:t>Kupující</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7601A078" w:rsidR="005C1633" w:rsidRPr="00FD0221" w:rsidRDefault="005C1633" w:rsidP="005C1633">
      <w:pPr>
        <w:tabs>
          <w:tab w:val="left" w:pos="2268"/>
          <w:tab w:val="left" w:pos="2835"/>
          <w:tab w:val="left" w:pos="3828"/>
        </w:tabs>
        <w:autoSpaceDN w:val="0"/>
        <w:spacing w:after="0"/>
        <w:rPr>
          <w:b/>
        </w:rPr>
      </w:pPr>
      <w:r>
        <w:rPr>
          <w:b/>
        </w:rPr>
        <w:t>Jméno firmy</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p>
    <w:p w14:paraId="78AEDA70" w14:textId="4896B88C"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Pr="004A4DDF">
        <w:rPr>
          <w:i/>
          <w:color w:val="AEAAAA" w:themeColor="background2" w:themeShade="BF"/>
        </w:rPr>
        <w:tab/>
      </w:r>
    </w:p>
    <w:p w14:paraId="66FEEE26" w14:textId="077FC78F"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 xml:space="preserve"> </w:t>
      </w:r>
      <w:r>
        <w:tab/>
      </w:r>
    </w:p>
    <w:p w14:paraId="5D03248F" w14:textId="37D2D85A"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rsidRPr="00AD1C61">
        <w:tab/>
      </w:r>
    </w:p>
    <w:p w14:paraId="5C9E6C59" w14:textId="7F9770AD"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r w:rsidRPr="00401355">
        <w:t xml:space="preserve"> </w:t>
      </w:r>
    </w:p>
    <w:p w14:paraId="44AF6979" w14:textId="48A4C82A"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186E2A51" w14:textId="32D97AC1"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D85EED">
        <w:rPr>
          <w:i/>
          <w:color w:val="AEAAAA" w:themeColor="background2" w:themeShade="BF"/>
          <w:highlight w:val="yellow"/>
        </w:rPr>
        <w:t>Prodávající</w:t>
      </w:r>
      <w:r w:rsidR="004A4DDF" w:rsidRPr="004A4DDF">
        <w:rPr>
          <w:i/>
          <w:color w:val="AEAAAA" w:themeColor="background2" w:themeShade="BF"/>
        </w:rPr>
        <w:tab/>
      </w:r>
      <w:r>
        <w:tab/>
      </w:r>
    </w:p>
    <w:p w14:paraId="555A135B" w14:textId="1F82F459"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923C21">
        <w:rPr>
          <w:i/>
          <w:color w:val="AEAAAA" w:themeColor="background2" w:themeShade="BF"/>
          <w:highlight w:val="yellow"/>
        </w:rPr>
        <w:t xml:space="preserve">Prodávající </w:t>
      </w:r>
      <w:r w:rsidR="004A4DDF" w:rsidRPr="00D94FAC">
        <w:rPr>
          <w:i/>
          <w:color w:val="AEAAAA" w:themeColor="background2" w:themeShade="BF"/>
          <w:highlight w:val="yellow"/>
        </w:rPr>
        <w:t>…</w:t>
      </w:r>
    </w:p>
    <w:p w14:paraId="2384550A" w14:textId="1BE3403A" w:rsidR="00420FB8" w:rsidRPr="001171AC" w:rsidRDefault="003007B4" w:rsidP="00420FB8">
      <w:r>
        <w:t xml:space="preserve">dále jen </w:t>
      </w:r>
      <w:r w:rsidR="00923C21">
        <w:rPr>
          <w:b/>
        </w:rPr>
        <w:t xml:space="preserve">Prodávající </w:t>
      </w:r>
      <w:r w:rsidR="00420FB8" w:rsidRPr="001171AC">
        <w:t>na straně druhé</w:t>
      </w:r>
    </w:p>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0D5437BB" w:rsidR="003007B4" w:rsidRDefault="00420FB8" w:rsidP="000D1C47">
      <w:pPr>
        <w:pStyle w:val="Bezmezer"/>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5653B">
        <w:rPr>
          <w:b/>
        </w:rPr>
        <w:t xml:space="preserve">Kupní </w:t>
      </w:r>
      <w:r w:rsidR="00923C21" w:rsidRPr="00923C21">
        <w:rPr>
          <w:b/>
        </w:rPr>
        <w:t>smlouvu</w:t>
      </w:r>
      <w:r w:rsidR="00802B46">
        <w:t xml:space="preserve"> (d</w:t>
      </w:r>
      <w:r w:rsidRPr="003007B4">
        <w:t xml:space="preserve">ále jen </w:t>
      </w:r>
      <w:r w:rsidR="00B067C8">
        <w:rPr>
          <w:b/>
        </w:rPr>
        <w:t>Smlouv</w:t>
      </w:r>
      <w:r w:rsidRPr="00A23402">
        <w:rPr>
          <w:b/>
        </w:rPr>
        <w:t>a</w:t>
      </w:r>
      <w:r w:rsidRPr="003007B4">
        <w:t>)</w:t>
      </w:r>
      <w:bookmarkEnd w:id="1"/>
    </w:p>
    <w:p w14:paraId="7986310D" w14:textId="77777777" w:rsidR="009305D5" w:rsidRPr="003007B4" w:rsidRDefault="009305D5" w:rsidP="000D1C47">
      <w:pPr>
        <w:pStyle w:val="Bezmezer"/>
      </w:pPr>
    </w:p>
    <w:p w14:paraId="687AF1A2" w14:textId="39D3BB61" w:rsidR="003007B4" w:rsidRDefault="00420FB8" w:rsidP="00AF75BA">
      <w:pPr>
        <w:pStyle w:val="Bezmezer"/>
        <w:jc w:val="both"/>
      </w:pPr>
      <w:r w:rsidRPr="00843FEC">
        <w:t xml:space="preserve">Podkladem pro uzavření této </w:t>
      </w:r>
      <w:r w:rsidR="00B067C8" w:rsidRPr="00843FEC">
        <w:t>Smlouv</w:t>
      </w:r>
      <w:r w:rsidRPr="00843FEC">
        <w:t xml:space="preserve">y je nabídka </w:t>
      </w:r>
      <w:r w:rsidR="005F450C">
        <w:t>vybraného</w:t>
      </w:r>
      <w:r w:rsidRPr="00843FEC">
        <w:t xml:space="preserve"> dodavatele předložená v rámci zadávacího řízení</w:t>
      </w:r>
      <w:r w:rsidR="004A1D9D" w:rsidRPr="00843FEC">
        <w:t xml:space="preserve"> </w:t>
      </w:r>
      <w:r w:rsidR="00843FEC">
        <w:t xml:space="preserve">k veřejné zakázce s názvem </w:t>
      </w:r>
      <w:r w:rsidR="00843FEC" w:rsidRPr="005F450C">
        <w:rPr>
          <w:b/>
          <w:bCs/>
        </w:rPr>
        <w:t>Virtualizační software Vmware</w:t>
      </w:r>
      <w:r w:rsidRPr="00843FEC">
        <w:t xml:space="preserve">, realizovaného v souladu se zákonem č. 134/2016 Sb., </w:t>
      </w:r>
      <w:r w:rsidR="00843FEC" w:rsidRPr="00843FEC">
        <w:t>o zadávání veřejných zakázek, ve znění pozdějších předpisů</w:t>
      </w:r>
      <w:r w:rsidRPr="00843FEC">
        <w:t>.</w:t>
      </w:r>
    </w:p>
    <w:p w14:paraId="7BE9E9C8" w14:textId="77777777" w:rsidR="00990AA2" w:rsidRPr="00640A13" w:rsidRDefault="00990AA2" w:rsidP="00990AA2">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419A21B1" w14:textId="44317B0F" w:rsidR="00D85F96" w:rsidRPr="00843FEC" w:rsidRDefault="00E71EFC" w:rsidP="004552C3">
      <w:pPr>
        <w:pStyle w:val="Odstavecseseznamem"/>
        <w:numPr>
          <w:ilvl w:val="0"/>
          <w:numId w:val="34"/>
        </w:numPr>
        <w:spacing w:line="240" w:lineRule="auto"/>
        <w:ind w:left="426"/>
        <w:rPr>
          <w:sz w:val="22"/>
          <w:szCs w:val="22"/>
        </w:rPr>
      </w:pPr>
      <w:r w:rsidRPr="00843FEC">
        <w:rPr>
          <w:sz w:val="22"/>
          <w:szCs w:val="22"/>
        </w:rPr>
        <w:t>Smluvní strany prohlašují, že identifikační údaje uvedené v záhlaví Smlouvy odpovídají aktuálnímu stavu zápisu do obchodního rejstříku a zároveň též aktuálnímu stavu každé Smluvní strany. Smluvní strany se 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w:t>
      </w:r>
      <w:r w:rsidR="00D85F96" w:rsidRPr="00843FEC">
        <w:rPr>
          <w:sz w:val="22"/>
          <w:szCs w:val="22"/>
        </w:rPr>
        <w:t xml:space="preserve">. </w:t>
      </w:r>
    </w:p>
    <w:p w14:paraId="394ABD93" w14:textId="1BEB0125" w:rsidR="00E71EFC" w:rsidRPr="00843FEC" w:rsidRDefault="00E71EFC" w:rsidP="004552C3">
      <w:pPr>
        <w:pStyle w:val="Odstavecseseznamem"/>
        <w:numPr>
          <w:ilvl w:val="0"/>
          <w:numId w:val="34"/>
        </w:numPr>
        <w:spacing w:line="240" w:lineRule="auto"/>
        <w:ind w:left="426"/>
        <w:rPr>
          <w:sz w:val="22"/>
          <w:szCs w:val="22"/>
        </w:rPr>
      </w:pPr>
      <w:r w:rsidRPr="00843FEC">
        <w:rPr>
          <w:sz w:val="22"/>
          <w:szCs w:val="22"/>
        </w:rPr>
        <w:t>Smluvní strany prohlašují, že osoby jednající za Smluvní strany jsou osoby oprávněné k jednání bez jakéhokoliv omezení daného např. i vnitřním předpisem Smluvní strany.</w:t>
      </w:r>
    </w:p>
    <w:p w14:paraId="2197AAE8" w14:textId="213C954F" w:rsidR="00E71EFC" w:rsidRPr="00843FEC" w:rsidRDefault="00E71EFC" w:rsidP="004552C3">
      <w:pPr>
        <w:pStyle w:val="Odstavecseseznamem"/>
        <w:numPr>
          <w:ilvl w:val="0"/>
          <w:numId w:val="34"/>
        </w:numPr>
        <w:spacing w:line="240" w:lineRule="auto"/>
        <w:ind w:left="426"/>
        <w:rPr>
          <w:sz w:val="22"/>
          <w:szCs w:val="22"/>
        </w:rPr>
      </w:pPr>
      <w:r w:rsidRPr="00843FEC">
        <w:rPr>
          <w:sz w:val="22"/>
          <w:szCs w:val="22"/>
        </w:rPr>
        <w:lastRenderedPageBreak/>
        <w:t>Smluvní strany mají zájem uzavřít platnou Smlouvu a žádné Smluvní straně není známa žádná skutečnost bránící jí uzavřít platnou Smlouvu a poskytnout sjednaná plnění.</w:t>
      </w:r>
    </w:p>
    <w:p w14:paraId="3D3491EA" w14:textId="13AB06E1" w:rsidR="00D85F96" w:rsidRPr="00843FEC" w:rsidRDefault="00E71EFC" w:rsidP="004552C3">
      <w:pPr>
        <w:pStyle w:val="Odstavecseseznamem"/>
        <w:numPr>
          <w:ilvl w:val="0"/>
          <w:numId w:val="34"/>
        </w:numPr>
        <w:spacing w:line="240" w:lineRule="auto"/>
        <w:ind w:left="426"/>
        <w:rPr>
          <w:sz w:val="22"/>
          <w:szCs w:val="22"/>
          <w:lang w:eastAsia="en-US"/>
        </w:rPr>
      </w:pPr>
      <w:r w:rsidRPr="00843FEC">
        <w:rPr>
          <w:sz w:val="22"/>
          <w:szCs w:val="22"/>
          <w:lang w:eastAsia="en-US"/>
        </w:rPr>
        <w:t>Kupující</w:t>
      </w:r>
      <w:r w:rsidR="00D85F96" w:rsidRPr="00843FEC">
        <w:rPr>
          <w:sz w:val="22"/>
          <w:szCs w:val="22"/>
          <w:lang w:eastAsia="en-US"/>
        </w:rPr>
        <w:t xml:space="preserve"> je na základě rozhodnutí Národního úřadu pro kybernetickou a informační bezpečnost ze                            dne 18. 10. 2018 dle zákona č. 181/2014 Sb., o kybernetické bezpečnosti a o změně souvisejících zákonů, ve znění pozdějších předpisů</w:t>
      </w:r>
      <w:r w:rsidRPr="00843FEC">
        <w:rPr>
          <w:sz w:val="22"/>
          <w:szCs w:val="22"/>
          <w:lang w:eastAsia="en-US"/>
        </w:rPr>
        <w:t>,</w:t>
      </w:r>
      <w:r w:rsidR="00D85F96" w:rsidRPr="00843FEC">
        <w:rPr>
          <w:sz w:val="22"/>
          <w:szCs w:val="22"/>
          <w:lang w:eastAsia="en-US"/>
        </w:rPr>
        <w:t xml:space="preserve"> provozovatelem základní služby: Poskytování zdravotních služeb. Informační systém, na kterém je tato služba závislá, je informačním systémem základní služby. </w:t>
      </w:r>
      <w:r w:rsidRPr="00843FEC">
        <w:rPr>
          <w:sz w:val="22"/>
          <w:szCs w:val="22"/>
          <w:lang w:eastAsia="en-US"/>
        </w:rPr>
        <w:t>Kupující</w:t>
      </w:r>
      <w:r w:rsidR="00D85F96" w:rsidRPr="00843FEC">
        <w:rPr>
          <w:sz w:val="22"/>
          <w:szCs w:val="22"/>
          <w:lang w:eastAsia="en-US"/>
        </w:rPr>
        <w:t xml:space="preserve"> oprávněně předpokládá, že objednávaný systém bude součástí kritické informační infrastruktury dle zákona č. 181/2014 Sb., o kybernetické bezpečnosti a o změně souvisejících zákonů, ve znění pozdějších předpisů. </w:t>
      </w:r>
    </w:p>
    <w:p w14:paraId="24CE8471" w14:textId="0207FEEA" w:rsidR="00D85F96" w:rsidRPr="00843FEC" w:rsidRDefault="00D85F96" w:rsidP="004552C3">
      <w:pPr>
        <w:pStyle w:val="Odstavecseseznamem"/>
        <w:numPr>
          <w:ilvl w:val="0"/>
          <w:numId w:val="34"/>
        </w:numPr>
        <w:spacing w:line="240" w:lineRule="auto"/>
        <w:ind w:left="426"/>
        <w:rPr>
          <w:sz w:val="22"/>
          <w:szCs w:val="22"/>
          <w:lang w:eastAsia="en-US"/>
        </w:rPr>
      </w:pPr>
      <w:r w:rsidRPr="00843FEC">
        <w:rPr>
          <w:sz w:val="22"/>
          <w:szCs w:val="22"/>
          <w:lang w:eastAsia="en-US"/>
        </w:rPr>
        <w:t xml:space="preserve">Prodávající bere na vědomí, že vstoupí do smluvního právního vztahu jako „významný dodavatel“ z hlediska bezpečnosti informačního a komunikačního systému. Způsoby a úrovně realizace bezpečnostních opatření pro Prodejce stanoví příloha č. </w:t>
      </w:r>
      <w:r w:rsidR="00144FA0" w:rsidRPr="00843FEC">
        <w:rPr>
          <w:sz w:val="22"/>
          <w:szCs w:val="22"/>
          <w:lang w:eastAsia="en-US"/>
        </w:rPr>
        <w:t>6</w:t>
      </w:r>
      <w:r w:rsidRPr="00843FEC">
        <w:rPr>
          <w:sz w:val="22"/>
          <w:szCs w:val="22"/>
          <w:lang w:eastAsia="en-US"/>
        </w:rPr>
        <w:t xml:space="preserve"> této smlouvy a určuje vzájemný vztah odpovědnosti za zavedení a kontrolu bezpečnostních opatření mezi Objednatelem a Prodejcem. Požadavky na Prodejce jsou v této smlouvě definovány dle platné právní úpravy, především dle zákona č. 181/2014 Sb., o kybernetické bezpečnosti a o změně souvisejících zákonů</w:t>
      </w:r>
      <w:r w:rsidR="00E71EFC" w:rsidRPr="00843FEC">
        <w:rPr>
          <w:sz w:val="22"/>
          <w:szCs w:val="22"/>
          <w:lang w:eastAsia="en-US"/>
        </w:rPr>
        <w:t>,</w:t>
      </w:r>
      <w:r w:rsidRPr="00843FEC">
        <w:rPr>
          <w:sz w:val="22"/>
          <w:szCs w:val="22"/>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14D47571" w14:textId="3D09D06F" w:rsidR="004A1D9D" w:rsidRPr="00E43DF6" w:rsidRDefault="0032400D" w:rsidP="00C82249">
      <w:pPr>
        <w:numPr>
          <w:ilvl w:val="0"/>
          <w:numId w:val="6"/>
        </w:numPr>
        <w:spacing w:after="60" w:line="240" w:lineRule="auto"/>
        <w:jc w:val="both"/>
      </w:pPr>
      <w:r w:rsidRPr="00E43DF6">
        <w:t xml:space="preserve">Účelem této </w:t>
      </w:r>
      <w:r w:rsidR="00B067C8" w:rsidRPr="00E43DF6">
        <w:t>Smlouv</w:t>
      </w:r>
      <w:r w:rsidRPr="00E43DF6">
        <w:t>y je</w:t>
      </w:r>
      <w:r w:rsidR="00365C42" w:rsidRPr="00E43DF6">
        <w:t xml:space="preserve"> </w:t>
      </w:r>
      <w:r w:rsidR="00D7218A" w:rsidRPr="00E43DF6">
        <w:t xml:space="preserve">obnova práva užití licencí provozovaného </w:t>
      </w:r>
      <w:r w:rsidR="009C56EC">
        <w:t>software</w:t>
      </w:r>
      <w:r w:rsidR="00365C42" w:rsidRPr="00E43DF6">
        <w:t xml:space="preserve"> </w:t>
      </w:r>
      <w:r w:rsidR="002527F3" w:rsidRPr="00E43DF6">
        <w:t xml:space="preserve">(dále jen </w:t>
      </w:r>
      <w:r w:rsidR="002527F3" w:rsidRPr="00E43DF6">
        <w:rPr>
          <w:b/>
        </w:rPr>
        <w:t>předmět koupě</w:t>
      </w:r>
      <w:r w:rsidR="002527F3" w:rsidRPr="00E43DF6">
        <w:t>)</w:t>
      </w:r>
      <w:r w:rsidR="00BC2FF7" w:rsidRPr="00E43DF6">
        <w:t xml:space="preserve"> </w:t>
      </w:r>
      <w:r w:rsidR="00E43DF6">
        <w:t>pro virtualizaci</w:t>
      </w:r>
      <w:r w:rsidR="001F1E10" w:rsidRPr="00E43DF6">
        <w:t>.</w:t>
      </w:r>
    </w:p>
    <w:p w14:paraId="0C85E752" w14:textId="3F6CE434" w:rsidR="001140FF"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B067C8">
        <w:rPr>
          <w:color w:val="2F5496" w:themeColor="accent1" w:themeShade="BF"/>
        </w:rPr>
        <w:t>Smlouv</w:t>
      </w:r>
      <w:r w:rsidRPr="00640A13">
        <w:rPr>
          <w:color w:val="2F5496" w:themeColor="accent1" w:themeShade="BF"/>
        </w:rPr>
        <w:t>y</w:t>
      </w:r>
    </w:p>
    <w:p w14:paraId="63AAF513" w14:textId="46672CD3" w:rsidR="002527F3" w:rsidRPr="00B54558" w:rsidRDefault="002527F3" w:rsidP="00C82249">
      <w:pPr>
        <w:numPr>
          <w:ilvl w:val="0"/>
          <w:numId w:val="9"/>
        </w:numPr>
        <w:spacing w:after="60" w:line="240" w:lineRule="auto"/>
        <w:jc w:val="both"/>
      </w:pPr>
      <w:bookmarkStart w:id="2" w:name="_Hlk511033376"/>
      <w:r w:rsidRPr="00B54558">
        <w:t xml:space="preserve">Předmětem této Smlouvy je závazek na straně Prodávajícího odevzdat Kupujícímu předmět koupě </w:t>
      </w:r>
      <w:r w:rsidR="00E55A0F" w:rsidRPr="00B54558">
        <w:t>a umožnit K</w:t>
      </w:r>
      <w:r w:rsidRPr="00B54558">
        <w:t>upujícímu nabytí práva k</w:t>
      </w:r>
      <w:r w:rsidR="00416D5D">
        <w:t xml:space="preserve"> užití </w:t>
      </w:r>
      <w:r w:rsidRPr="00B54558">
        <w:t xml:space="preserve">předmětu koupě a závazek na straně </w:t>
      </w:r>
      <w:r w:rsidR="00E55A0F" w:rsidRPr="00B54558">
        <w:t>K</w:t>
      </w:r>
      <w:r w:rsidRPr="00B54558">
        <w:t xml:space="preserve">upujícího tento předmět koupě převzít a zaplatit za něj prodávajícímu </w:t>
      </w:r>
      <w:r w:rsidR="00B5653B" w:rsidRPr="00B54558">
        <w:t xml:space="preserve">Kupní </w:t>
      </w:r>
      <w:r w:rsidRPr="00B54558">
        <w:t>cenu.</w:t>
      </w:r>
    </w:p>
    <w:p w14:paraId="06768946" w14:textId="44637B3F" w:rsidR="00600717" w:rsidRPr="00A4022B" w:rsidRDefault="002527F3" w:rsidP="00C82249">
      <w:pPr>
        <w:numPr>
          <w:ilvl w:val="0"/>
          <w:numId w:val="9"/>
        </w:numPr>
        <w:spacing w:after="60" w:line="240" w:lineRule="auto"/>
        <w:jc w:val="both"/>
      </w:pPr>
      <w:r w:rsidRPr="00A4022B">
        <w:t>Přesná specifikace předmětu koupě</w:t>
      </w:r>
      <w:bookmarkStart w:id="3" w:name="_Hlk510095614"/>
      <w:r w:rsidRPr="00A4022B">
        <w:t xml:space="preserve"> </w:t>
      </w:r>
      <w:bookmarkEnd w:id="3"/>
      <w:r w:rsidR="00600717" w:rsidRPr="00A4022B">
        <w:t>(t</w:t>
      </w:r>
      <w:r w:rsidR="00A4022B" w:rsidRPr="00A4022B">
        <w:t>yp a počet softwarových licencí</w:t>
      </w:r>
      <w:r w:rsidR="00600717" w:rsidRPr="00A4022B">
        <w:t xml:space="preserve">) </w:t>
      </w:r>
      <w:r w:rsidRPr="00A4022B">
        <w:t xml:space="preserve">je uvedena v Příloze č. 1 – Předmět koupě </w:t>
      </w:r>
      <w:r w:rsidR="00E55A0F" w:rsidRPr="00A4022B">
        <w:t xml:space="preserve">dle </w:t>
      </w:r>
      <w:r w:rsidRPr="00A4022B">
        <w:t>této Smlouvy</w:t>
      </w:r>
      <w:bookmarkEnd w:id="2"/>
      <w:r w:rsidR="00600717" w:rsidRPr="00A4022B">
        <w:t>.</w:t>
      </w:r>
    </w:p>
    <w:p w14:paraId="56EFE954" w14:textId="6C8032FE" w:rsidR="00587198" w:rsidRPr="00A4022B" w:rsidRDefault="00923C21" w:rsidP="00C82249">
      <w:pPr>
        <w:numPr>
          <w:ilvl w:val="0"/>
          <w:numId w:val="9"/>
        </w:numPr>
        <w:spacing w:after="60" w:line="240" w:lineRule="auto"/>
        <w:jc w:val="both"/>
        <w:rPr>
          <w:noProof/>
        </w:rPr>
      </w:pPr>
      <w:r w:rsidRPr="00A4022B">
        <w:rPr>
          <w:noProof/>
        </w:rPr>
        <w:t>Kupující</w:t>
      </w:r>
      <w:r w:rsidR="00587198" w:rsidRPr="00A4022B">
        <w:rPr>
          <w:noProof/>
        </w:rPr>
        <w:t xml:space="preserve"> se zavazuje převzít </w:t>
      </w:r>
      <w:r w:rsidR="00E55A0F" w:rsidRPr="00A4022B">
        <w:rPr>
          <w:noProof/>
        </w:rPr>
        <w:t xml:space="preserve">předmět koupě </w:t>
      </w:r>
      <w:r w:rsidR="00587198" w:rsidRPr="00A4022B">
        <w:rPr>
          <w:noProof/>
        </w:rPr>
        <w:t xml:space="preserve">od </w:t>
      </w:r>
      <w:r w:rsidR="00E55A0F" w:rsidRPr="00A4022B">
        <w:rPr>
          <w:noProof/>
        </w:rPr>
        <w:t>Prodávajícího</w:t>
      </w:r>
      <w:r w:rsidR="00587198" w:rsidRPr="00A4022B">
        <w:rPr>
          <w:noProof/>
        </w:rPr>
        <w:t xml:space="preserve"> a zaplatit cenu dle podmínek této </w:t>
      </w:r>
      <w:r w:rsidR="00B067C8" w:rsidRPr="00A4022B">
        <w:rPr>
          <w:noProof/>
        </w:rPr>
        <w:t>Smlouv</w:t>
      </w:r>
      <w:r w:rsidR="00587198" w:rsidRPr="00A4022B">
        <w:rPr>
          <w:noProof/>
        </w:rPr>
        <w:t>y.</w:t>
      </w: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0D59CE83" w:rsidR="000778E9" w:rsidRPr="000778E9" w:rsidRDefault="002923D5" w:rsidP="00C82249">
      <w:pPr>
        <w:numPr>
          <w:ilvl w:val="0"/>
          <w:numId w:val="3"/>
        </w:numPr>
        <w:spacing w:after="60" w:line="240" w:lineRule="auto"/>
        <w:jc w:val="both"/>
      </w:pPr>
      <w:r w:rsidRPr="000778E9">
        <w:t xml:space="preserve">Místem </w:t>
      </w:r>
      <w:r w:rsidR="00600717">
        <w:t xml:space="preserve">předání předmětu koupě </w:t>
      </w:r>
      <w:r w:rsidRPr="000778E9">
        <w:t xml:space="preserve">této </w:t>
      </w:r>
      <w:r w:rsidR="00B067C8">
        <w:t>Smlouv</w:t>
      </w:r>
      <w:r w:rsidRPr="000778E9">
        <w:t xml:space="preserve">y jsou </w:t>
      </w:r>
      <w:r w:rsidR="000778E9" w:rsidRPr="000778E9">
        <w:t>t</w:t>
      </w:r>
      <w:r w:rsidR="005F16B8">
        <w:t>a</w:t>
      </w:r>
      <w:r w:rsidR="000778E9" w:rsidRPr="000778E9">
        <w:t>to</w:t>
      </w:r>
      <w:r w:rsidRPr="000778E9">
        <w:t xml:space="preserve"> pracoviště</w:t>
      </w:r>
      <w:r w:rsidR="000778E9" w:rsidRPr="000778E9">
        <w:t>:</w:t>
      </w:r>
    </w:p>
    <w:p w14:paraId="1411C185" w14:textId="263FD7A5" w:rsidR="00201B10" w:rsidRPr="00E96907" w:rsidRDefault="00201B10" w:rsidP="00C82249">
      <w:pPr>
        <w:pStyle w:val="Odstavecseseznamem"/>
        <w:numPr>
          <w:ilvl w:val="0"/>
          <w:numId w:val="7"/>
        </w:numPr>
        <w:spacing w:before="0" w:after="120" w:line="240" w:lineRule="auto"/>
        <w:contextualSpacing w:val="0"/>
        <w:rPr>
          <w:rFonts w:ascii="Calibri" w:hAnsi="Calibri"/>
          <w:szCs w:val="20"/>
        </w:rPr>
      </w:pPr>
      <w:r w:rsidRPr="00843FEC">
        <w:rPr>
          <w:rFonts w:ascii="Calibri" w:hAnsi="Calibri"/>
          <w:b/>
          <w:bCs/>
          <w:sz w:val="22"/>
          <w:szCs w:val="22"/>
        </w:rPr>
        <w:t>Pardubická nemocnice, Kyjevská 44, 53203 Pardubice</w:t>
      </w:r>
    </w:p>
    <w:p w14:paraId="56CBF4CC" w14:textId="77777777" w:rsidR="00E55A0F" w:rsidRDefault="00923C21" w:rsidP="00C82249">
      <w:pPr>
        <w:numPr>
          <w:ilvl w:val="0"/>
          <w:numId w:val="3"/>
        </w:numPr>
        <w:spacing w:after="60" w:line="240" w:lineRule="auto"/>
        <w:jc w:val="both"/>
      </w:pPr>
      <w:r>
        <w:t xml:space="preserve">Prodávající </w:t>
      </w:r>
      <w:r w:rsidR="002923D5" w:rsidRPr="002923D5">
        <w:t>se zavazuje</w:t>
      </w:r>
      <w:r w:rsidR="00600717">
        <w:t xml:space="preserve"> předat Kupujícímu předmět koupě a zprovoznit ho</w:t>
      </w:r>
      <w:r w:rsidR="002923D5" w:rsidRPr="002923D5">
        <w:t xml:space="preserve"> prostřednictvím </w:t>
      </w:r>
      <w:r w:rsidR="002923D5" w:rsidRPr="00A603E3">
        <w:t>svých zaměstnanců</w:t>
      </w:r>
      <w:r w:rsidR="00E55A0F">
        <w:t>.</w:t>
      </w:r>
    </w:p>
    <w:p w14:paraId="20BDBD74" w14:textId="62030559" w:rsidR="00E55A0F" w:rsidRPr="0011662D" w:rsidRDefault="00E55A0F" w:rsidP="00C82249">
      <w:pPr>
        <w:numPr>
          <w:ilvl w:val="0"/>
          <w:numId w:val="3"/>
        </w:numPr>
        <w:spacing w:after="60" w:line="240" w:lineRule="auto"/>
        <w:jc w:val="both"/>
      </w:pPr>
      <w:r w:rsidRPr="0011662D">
        <w:t xml:space="preserve">Společně s předmětem koupě se Prodávající zavazuje předat Kupujícímu doklady nutné k převzetí a užívání </w:t>
      </w:r>
      <w:r w:rsidR="00E75AF5" w:rsidRPr="0011662D">
        <w:t xml:space="preserve">předmětu koupě, např. licenční list, licenční smlouvu apod. </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0EA33511" w14:textId="4E165E57" w:rsidR="008D23CD" w:rsidRDefault="00923C21" w:rsidP="00C82249">
      <w:pPr>
        <w:numPr>
          <w:ilvl w:val="0"/>
          <w:numId w:val="8"/>
        </w:numPr>
        <w:spacing w:after="120" w:line="240" w:lineRule="auto"/>
        <w:jc w:val="both"/>
      </w:pPr>
      <w:r>
        <w:t xml:space="preserve">Prodávající </w:t>
      </w:r>
      <w:r w:rsidR="008B75AB" w:rsidRPr="00A603E3">
        <w:t xml:space="preserve">se zavazuje </w:t>
      </w:r>
      <w:r w:rsidR="00E55A0F">
        <w:t xml:space="preserve">dodat předmět koupě, včetně jeho instalace a </w:t>
      </w:r>
      <w:r w:rsidR="008D23CD">
        <w:t xml:space="preserve">zprovoznění </w:t>
      </w:r>
      <w:r w:rsidR="00351CC7" w:rsidRPr="003E4AB5">
        <w:t xml:space="preserve">do </w:t>
      </w:r>
      <w:r w:rsidR="00C77A3F">
        <w:t>2</w:t>
      </w:r>
      <w:r w:rsidR="00351CC7" w:rsidRPr="003E4AB5">
        <w:t xml:space="preserve"> </w:t>
      </w:r>
      <w:r w:rsidR="008D23CD" w:rsidRPr="003E4AB5">
        <w:t>týdnů</w:t>
      </w:r>
      <w:r w:rsidR="00351CC7" w:rsidRPr="00A603E3">
        <w:t xml:space="preserve"> </w:t>
      </w:r>
      <w:r w:rsidR="00900D1A" w:rsidRPr="008D23CD">
        <w:t xml:space="preserve">ode dne nabytí účinnosti </w:t>
      </w:r>
      <w:r w:rsidR="00B067C8" w:rsidRPr="008D23CD">
        <w:t>Smlouv</w:t>
      </w:r>
      <w:r w:rsidR="008B75AB" w:rsidRPr="008D23CD">
        <w:t>y.</w:t>
      </w:r>
      <w:r w:rsidR="00CF2FCA">
        <w:t xml:space="preserve"> </w:t>
      </w: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lastRenderedPageBreak/>
        <w:t>Cena plnění a platební podmínky</w:t>
      </w:r>
    </w:p>
    <w:p w14:paraId="6D3BDA5D" w14:textId="50D024F8" w:rsidR="00BE12E8" w:rsidRPr="00732482" w:rsidRDefault="00BE12E8" w:rsidP="00C82249">
      <w:pPr>
        <w:numPr>
          <w:ilvl w:val="0"/>
          <w:numId w:val="17"/>
        </w:numPr>
        <w:spacing w:after="120" w:line="240" w:lineRule="auto"/>
        <w:jc w:val="both"/>
      </w:pPr>
      <w:r w:rsidRPr="00F32147">
        <w:t xml:space="preserve">Smluvní strany </w:t>
      </w:r>
      <w:r w:rsidR="008D23CD">
        <w:t>sjednávají za předmět koupě cenu</w:t>
      </w:r>
      <w:r w:rsidR="00DF0DDD" w:rsidRPr="00F32147">
        <w:t xml:space="preserve">, kterou je </w:t>
      </w:r>
      <w:r w:rsidR="00923C21">
        <w:t>Kupující</w:t>
      </w:r>
      <w:r w:rsidR="00DF0DDD" w:rsidRPr="00F32147">
        <w:t xml:space="preserve"> povinen zaplatit </w:t>
      </w:r>
      <w:r w:rsidR="008D23CD">
        <w:t xml:space="preserve">Prodávajícímu, </w:t>
      </w:r>
      <w:r w:rsidRPr="00F32147">
        <w:t>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r w:rsidR="008D23CD">
        <w:rPr>
          <w:highlight w:val="yellow"/>
        </w:rPr>
        <w:t>...........</w:t>
      </w:r>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B5653B">
        <w:rPr>
          <w:b/>
        </w:rPr>
        <w:t xml:space="preserve">Kupní </w:t>
      </w:r>
      <w:r w:rsidR="008D23CD" w:rsidRPr="008D23CD">
        <w:rPr>
          <w:b/>
        </w:rPr>
        <w:t>cena</w:t>
      </w:r>
      <w:r w:rsidR="000E6888" w:rsidRPr="00732482">
        <w:t>.</w:t>
      </w:r>
    </w:p>
    <w:p w14:paraId="0A047FAA" w14:textId="1ED98E0A" w:rsidR="00BE12E8" w:rsidRPr="006C0D3A" w:rsidRDefault="00BE12E8" w:rsidP="00C82249">
      <w:pPr>
        <w:numPr>
          <w:ilvl w:val="0"/>
          <w:numId w:val="17"/>
        </w:numPr>
        <w:spacing w:after="120" w:line="240" w:lineRule="auto"/>
        <w:ind w:left="357" w:hanging="357"/>
        <w:jc w:val="both"/>
      </w:pPr>
      <w:r w:rsidRPr="00B92203">
        <w:t>Podrobná</w:t>
      </w:r>
      <w:r w:rsidR="00DF1C51" w:rsidRPr="00B92203">
        <w:t xml:space="preserve"> kalkulace</w:t>
      </w:r>
      <w:r w:rsidRPr="00B92203">
        <w:t xml:space="preserve"> </w:t>
      </w:r>
      <w:r w:rsidR="00B5653B">
        <w:t xml:space="preserve">Kupní </w:t>
      </w:r>
      <w:r w:rsidR="008D23CD">
        <w:t xml:space="preserve">ceny </w:t>
      </w:r>
      <w:r w:rsidRPr="00CE1A0E">
        <w:t xml:space="preserve">dle této </w:t>
      </w:r>
      <w:r w:rsidR="00B067C8">
        <w:t>Smlouv</w:t>
      </w:r>
      <w:r w:rsidRPr="00CE1A0E">
        <w:t>y</w:t>
      </w:r>
      <w:r w:rsidR="006C0D3A">
        <w:t xml:space="preserve">, </w:t>
      </w:r>
      <w:r w:rsidRPr="00CE1A0E">
        <w:t>jednotkové ceny</w:t>
      </w:r>
      <w:r w:rsidR="00C65DF2">
        <w:t xml:space="preserve"> </w:t>
      </w:r>
      <w:r w:rsidRPr="00CE1A0E">
        <w:t>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756071B7" w:rsidR="00BE12E8" w:rsidRPr="00B92203" w:rsidRDefault="00B5653B" w:rsidP="00C82249">
      <w:pPr>
        <w:numPr>
          <w:ilvl w:val="0"/>
          <w:numId w:val="17"/>
        </w:numPr>
        <w:spacing w:after="120" w:line="240" w:lineRule="auto"/>
        <w:ind w:left="357" w:hanging="357"/>
        <w:jc w:val="both"/>
      </w:pPr>
      <w:r>
        <w:t xml:space="preserve">Kupní </w:t>
      </w:r>
      <w:r w:rsidR="00C65DF2">
        <w:t>c</w:t>
      </w:r>
      <w:r w:rsidR="00941233" w:rsidRPr="00B92203">
        <w:t xml:space="preserve">ena </w:t>
      </w:r>
      <w:r>
        <w:t xml:space="preserve">bez DPH </w:t>
      </w:r>
      <w:r w:rsidR="00941233" w:rsidRPr="00B92203">
        <w:t>dle</w:t>
      </w:r>
      <w:r w:rsidR="00941233">
        <w:t xml:space="preserve"> </w:t>
      </w:r>
      <w:r w:rsidR="00941233" w:rsidRPr="00B92203">
        <w:t>odstav</w:t>
      </w:r>
      <w:r w:rsidR="00941233">
        <w:t>ce</w:t>
      </w:r>
      <w:r w:rsidR="00941233" w:rsidRPr="00B92203">
        <w:t xml:space="preserve"> 1</w:t>
      </w:r>
      <w:r w:rsidR="00941233">
        <w:t xml:space="preserve"> tohoto článku</w:t>
      </w:r>
      <w:r w:rsidR="00941233" w:rsidRPr="00B92203">
        <w:t xml:space="preserve"> je cenou nejvýše přípustnou</w:t>
      </w:r>
      <w:r w:rsidR="00E7147A" w:rsidRPr="00B92203">
        <w:t xml:space="preserve">. </w:t>
      </w:r>
      <w:r w:rsidR="00923C21">
        <w:t xml:space="preserve">Prodávající </w:t>
      </w:r>
      <w:r w:rsidR="000E6888" w:rsidRPr="00B92203">
        <w:t xml:space="preserve">prohlašuje, že </w:t>
      </w:r>
      <w:r>
        <w:t xml:space="preserve">Kupní </w:t>
      </w:r>
      <w:r w:rsidR="00C65DF2">
        <w:t>c</w:t>
      </w:r>
      <w:r w:rsidR="00BE12E8" w:rsidRPr="00B92203">
        <w:t>ena</w:t>
      </w:r>
      <w:r w:rsidR="00E7147A" w:rsidRPr="00B92203">
        <w:t xml:space="preserve"> </w:t>
      </w:r>
      <w:r w:rsidR="00BE12E8" w:rsidRPr="00B92203">
        <w:t>plně pokrývá všechny jeho náklady spojené s</w:t>
      </w:r>
      <w:r w:rsidR="00C65DF2">
        <w:t> </w:t>
      </w:r>
      <w:r w:rsidR="00E44C54">
        <w:t>předáním</w:t>
      </w:r>
      <w:r w:rsidR="00C65DF2">
        <w:t xml:space="preserve"> předmětu koupě</w:t>
      </w:r>
      <w:r w:rsidR="00E7147A" w:rsidRPr="00B92203">
        <w:t>, tj. zahrnuje</w:t>
      </w:r>
      <w:r w:rsidR="00D82167" w:rsidRPr="00B92203">
        <w:t xml:space="preserve"> </w:t>
      </w:r>
      <w:r w:rsidR="00E7147A" w:rsidRPr="00B92203">
        <w:t>dodávk</w:t>
      </w:r>
      <w:r w:rsidR="00C65DF2">
        <w:t>u</w:t>
      </w:r>
      <w:r w:rsidR="00E7147A" w:rsidRPr="00B92203">
        <w:t xml:space="preserve"> všech technologických zařízení</w:t>
      </w:r>
      <w:r w:rsidR="00C65DF2">
        <w:t xml:space="preserve"> s veškerým příslušenstvím</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w:t>
      </w:r>
      <w:r w:rsidR="00C65DF2">
        <w:t xml:space="preserve"> předání a zprovoznění předmětu koupě </w:t>
      </w:r>
      <w:r w:rsidR="00C65DF2" w:rsidRPr="00B92203">
        <w:t>a</w:t>
      </w:r>
      <w:r w:rsidR="00BE12E8" w:rsidRPr="00B92203">
        <w:t xml:space="preserve"> odstranění všech jeho vad </w:t>
      </w:r>
      <w:r w:rsidR="00E7147A" w:rsidRPr="00B92203">
        <w:t xml:space="preserve">a splnění ostatních povinností </w:t>
      </w:r>
      <w:r w:rsidR="00C65DF2">
        <w:t>Prodávajícího</w:t>
      </w:r>
      <w:r w:rsidR="00BE12E8" w:rsidRPr="00B92203">
        <w:t xml:space="preserve"> plynoucích z této </w:t>
      </w:r>
      <w:r w:rsidR="00B067C8" w:rsidRPr="00B92203">
        <w:t>Smlouv</w:t>
      </w:r>
      <w:r w:rsidR="00BE12E8" w:rsidRPr="00B92203">
        <w:t>y.</w:t>
      </w:r>
    </w:p>
    <w:p w14:paraId="750C11E1" w14:textId="24239EFA" w:rsidR="00467117" w:rsidRPr="00312DC5" w:rsidRDefault="00467117" w:rsidP="00C82249">
      <w:pPr>
        <w:numPr>
          <w:ilvl w:val="0"/>
          <w:numId w:val="17"/>
        </w:numPr>
        <w:spacing w:after="120" w:line="240" w:lineRule="auto"/>
        <w:ind w:left="357" w:hanging="357"/>
        <w:jc w:val="both"/>
      </w:pPr>
      <w:r w:rsidRPr="00312DC5">
        <w:t xml:space="preserve">Nárok na zaplacení </w:t>
      </w:r>
      <w:r w:rsidR="00B5653B">
        <w:t xml:space="preserve">Kupní </w:t>
      </w:r>
      <w:r w:rsidRPr="00312DC5">
        <w:t xml:space="preserve">ceny </w:t>
      </w:r>
      <w:r w:rsidR="00C65DF2">
        <w:t xml:space="preserve">za předmět koupě dle </w:t>
      </w:r>
      <w:r w:rsidR="00B92203" w:rsidRPr="00312DC5">
        <w:t>uvedených platebních podmínek</w:t>
      </w:r>
      <w:r w:rsidRPr="00312DC5">
        <w:t xml:space="preserve"> vznikne </w:t>
      </w:r>
      <w:r w:rsidR="008D23CD">
        <w:t>Prodávajícímu</w:t>
      </w:r>
      <w:r w:rsidRPr="00312DC5">
        <w:t xml:space="preserve"> okamžikem převzetí </w:t>
      </w:r>
      <w:r w:rsidR="00C65DF2">
        <w:t>předmětu koupě</w:t>
      </w:r>
      <w:r w:rsidRPr="00312DC5">
        <w:t xml:space="preserve"> </w:t>
      </w:r>
      <w:r w:rsidR="00923C21">
        <w:t>Kupující</w:t>
      </w:r>
      <w:r w:rsidRPr="00312DC5">
        <w:t xml:space="preserve">m </w:t>
      </w:r>
      <w:r w:rsidR="00782E47" w:rsidRPr="00312DC5">
        <w:t>způsobem uvedeným v článku 8 této Smlouvy.</w:t>
      </w:r>
      <w:r w:rsidRPr="00312DC5">
        <w:t xml:space="preserve"> </w:t>
      </w:r>
    </w:p>
    <w:p w14:paraId="0E3A1E70" w14:textId="65C683B8" w:rsidR="00616E4A" w:rsidRPr="00312DC5" w:rsidRDefault="00923C21" w:rsidP="00C82249">
      <w:pPr>
        <w:numPr>
          <w:ilvl w:val="0"/>
          <w:numId w:val="17"/>
        </w:numPr>
        <w:spacing w:after="120" w:line="240" w:lineRule="auto"/>
        <w:ind w:left="357" w:hanging="357"/>
        <w:jc w:val="both"/>
      </w:pPr>
      <w:r>
        <w:t xml:space="preserve">Prodávající </w:t>
      </w:r>
      <w:r w:rsidR="00616E4A" w:rsidRPr="00312DC5">
        <w:t xml:space="preserve">má nárok na úhradu </w:t>
      </w:r>
      <w:r w:rsidR="00C65DF2">
        <w:t>předmětu koupě.</w:t>
      </w:r>
      <w:r w:rsidR="001536EE" w:rsidRPr="00312DC5">
        <w:t xml:space="preserve"> </w:t>
      </w:r>
      <w:r w:rsidR="0043760B" w:rsidRPr="00312DC5">
        <w:t xml:space="preserve">Součástí daňového dokladu </w:t>
      </w:r>
      <w:r w:rsidR="00F86B86" w:rsidRPr="00312DC5">
        <w:t xml:space="preserve">(dále jen „faktura“) </w:t>
      </w:r>
      <w:r w:rsidR="0043760B" w:rsidRPr="00312DC5">
        <w:t xml:space="preserve">vystaveného </w:t>
      </w:r>
      <w:r w:rsidR="00C65DF2">
        <w:t>Prodávající</w:t>
      </w:r>
      <w:r w:rsidR="0043760B" w:rsidRPr="00312DC5">
        <w:t xml:space="preserve">m na úhradu </w:t>
      </w:r>
      <w:r w:rsidR="003053BD">
        <w:t xml:space="preserve">předmětu koupě </w:t>
      </w:r>
      <w:r w:rsidR="0043760B" w:rsidRPr="00312DC5">
        <w:t xml:space="preserve">musí být </w:t>
      </w:r>
      <w:r w:rsidR="00F86B86" w:rsidRPr="00312DC5">
        <w:t xml:space="preserve">rovněž </w:t>
      </w:r>
      <w:r w:rsidR="00733E7F">
        <w:t xml:space="preserve">licenční </w:t>
      </w:r>
      <w:r w:rsidR="0043760B" w:rsidRPr="00312DC5">
        <w:t xml:space="preserve">list </w:t>
      </w:r>
      <w:r w:rsidR="001536EE" w:rsidRPr="00312DC5">
        <w:t xml:space="preserve">podepsaný </w:t>
      </w:r>
      <w:r w:rsidR="004F22D2">
        <w:t>Prodávajícím</w:t>
      </w:r>
      <w:r w:rsidR="0053321D" w:rsidRPr="00312DC5">
        <w:t xml:space="preserve">, který obsahuje </w:t>
      </w:r>
      <w:r w:rsidR="00F86B86" w:rsidRPr="00312DC5">
        <w:t>úplný položkový seznam</w:t>
      </w:r>
      <w:r w:rsidR="0043760B" w:rsidRPr="00312DC5">
        <w:t xml:space="preserve"> dodaných </w:t>
      </w:r>
      <w:r w:rsidR="00653D07">
        <w:t xml:space="preserve">softwarových licencí </w:t>
      </w:r>
      <w:r w:rsidR="00984F5A">
        <w:t>v s</w:t>
      </w:r>
      <w:r w:rsidR="00467117" w:rsidRPr="00312DC5">
        <w:t>ouladu s Přílohou č.</w:t>
      </w:r>
      <w:r w:rsidR="00D82167" w:rsidRPr="00312DC5">
        <w:t xml:space="preserve"> 1</w:t>
      </w:r>
      <w:r w:rsidR="00467117" w:rsidRPr="00312DC5">
        <w:t xml:space="preserve"> této Smlouvy</w:t>
      </w:r>
      <w:r w:rsidR="00F86B86" w:rsidRPr="00312DC5">
        <w:t>.</w:t>
      </w:r>
    </w:p>
    <w:p w14:paraId="1E39F106" w14:textId="759C5174" w:rsidR="00BE12E8" w:rsidRPr="00312DC5" w:rsidRDefault="00923C21" w:rsidP="00C82249">
      <w:pPr>
        <w:numPr>
          <w:ilvl w:val="0"/>
          <w:numId w:val="17"/>
        </w:numPr>
        <w:spacing w:after="120" w:line="240" w:lineRule="auto"/>
        <w:ind w:left="357" w:hanging="357"/>
        <w:jc w:val="both"/>
      </w:pPr>
      <w:r>
        <w:t>Kupující</w:t>
      </w:r>
      <w:r w:rsidR="00BE12E8" w:rsidRPr="00312DC5">
        <w:t xml:space="preserve"> uhradí cenu za </w:t>
      </w:r>
      <w:r w:rsidR="00984F5A">
        <w:t>předmět koupě</w:t>
      </w:r>
      <w:r w:rsidR="00BE12E8" w:rsidRPr="00312DC5">
        <w:t xml:space="preserve"> bezhotovostně po převzetí </w:t>
      </w:r>
      <w:r w:rsidR="00984F5A">
        <w:t xml:space="preserve">předmětu koupě </w:t>
      </w:r>
      <w:r w:rsidR="00BE12E8" w:rsidRPr="00312DC5">
        <w:t>na základě</w:t>
      </w:r>
      <w:r w:rsidR="00F86B86" w:rsidRPr="00312DC5">
        <w:t xml:space="preserve"> faktury a </w:t>
      </w:r>
      <w:r w:rsidR="00604BDD">
        <w:t>licenčního</w:t>
      </w:r>
      <w:r w:rsidR="00F86B86" w:rsidRPr="00312DC5">
        <w:t xml:space="preserve"> listu </w:t>
      </w:r>
      <w:r w:rsidR="00BE12E8" w:rsidRPr="00312DC5">
        <w:t xml:space="preserve">vystaveného </w:t>
      </w:r>
      <w:r w:rsidR="00984F5A">
        <w:t>Prodávajícím</w:t>
      </w:r>
      <w:r w:rsidR="00BE12E8" w:rsidRPr="00312DC5">
        <w:t xml:space="preserve">. </w:t>
      </w:r>
    </w:p>
    <w:p w14:paraId="6BA2F1F5" w14:textId="14DE46E9" w:rsidR="00F86B86" w:rsidRDefault="00923C21" w:rsidP="00C82249">
      <w:pPr>
        <w:numPr>
          <w:ilvl w:val="0"/>
          <w:numId w:val="17"/>
        </w:numPr>
        <w:spacing w:after="120" w:line="240" w:lineRule="auto"/>
        <w:ind w:left="357" w:hanging="357"/>
        <w:jc w:val="both"/>
      </w:pPr>
      <w:r>
        <w:t xml:space="preserve">Prodávající </w:t>
      </w:r>
      <w:r w:rsidR="00F86B86" w:rsidRPr="00CE1A0E">
        <w:t xml:space="preserve">má dle této </w:t>
      </w:r>
      <w:r w:rsidR="00F86B86">
        <w:t>Smlouv</w:t>
      </w:r>
      <w:r w:rsidR="00F86B86" w:rsidRPr="00CE1A0E">
        <w:t xml:space="preserve">y právo na zaplacení </w:t>
      </w:r>
      <w:r w:rsidR="00F86B86" w:rsidRPr="000E6888">
        <w:t>ceny pouze u skutečně</w:t>
      </w:r>
      <w:r w:rsidR="00F86B86" w:rsidRPr="00CE1A0E">
        <w:t xml:space="preserve"> poskytnutých dodávek </w:t>
      </w:r>
      <w:r w:rsidR="00F86B86">
        <w:t xml:space="preserve">a </w:t>
      </w:r>
      <w:r w:rsidR="00F86B86" w:rsidRPr="00CE1A0E">
        <w:t xml:space="preserve">provedených prací. </w:t>
      </w:r>
      <w:r w:rsidR="00F86B86">
        <w:t>Dodávky a práce</w:t>
      </w:r>
      <w:r w:rsidR="00F86B86" w:rsidRPr="00CE1A0E">
        <w:t xml:space="preserve">, které nebudou </w:t>
      </w:r>
      <w:r w:rsidR="00990AA2">
        <w:t>realizovány</w:t>
      </w:r>
      <w:r w:rsidR="00F86B86" w:rsidRPr="00CE1A0E">
        <w:t xml:space="preserve">, nebudou </w:t>
      </w:r>
      <w:r w:rsidR="00984F5A">
        <w:t>Prodávajícím</w:t>
      </w:r>
      <w:r w:rsidR="00F86B86" w:rsidRPr="00CE1A0E">
        <w:t xml:space="preserve"> účtovány a cena za tyto </w:t>
      </w:r>
      <w:r w:rsidR="00F86B86">
        <w:t xml:space="preserve">dodávky a </w:t>
      </w:r>
      <w:r w:rsidR="00F86B86" w:rsidRPr="00CE1A0E">
        <w:t xml:space="preserve">práce bude v souladu s cenovou kalkulací </w:t>
      </w:r>
      <w:r w:rsidR="00F86B86">
        <w:t xml:space="preserve">dle Přílohy č. </w:t>
      </w:r>
      <w:r w:rsidR="0052461D">
        <w:t>3</w:t>
      </w:r>
      <w:r w:rsidR="00F86B86">
        <w:t xml:space="preserve"> této Smlouv</w:t>
      </w:r>
      <w:r w:rsidR="00F86B86" w:rsidRPr="00CE1A0E">
        <w:t xml:space="preserve">y od celkové </w:t>
      </w:r>
      <w:r w:rsidR="00B5653B">
        <w:t xml:space="preserve">Kupní </w:t>
      </w:r>
      <w:r w:rsidR="00C5158F">
        <w:t>ceny</w:t>
      </w:r>
      <w:r w:rsidR="00F86B86" w:rsidRPr="00CE1A0E">
        <w:t xml:space="preserve"> odečtena.</w:t>
      </w:r>
    </w:p>
    <w:p w14:paraId="29FF3DA4" w14:textId="56640DE0" w:rsidR="00E7147A" w:rsidRPr="006C0D3A" w:rsidRDefault="00E7147A" w:rsidP="00C82249">
      <w:pPr>
        <w:numPr>
          <w:ilvl w:val="0"/>
          <w:numId w:val="17"/>
        </w:numPr>
        <w:spacing w:after="120" w:line="240" w:lineRule="auto"/>
        <w:ind w:left="357" w:hanging="357"/>
        <w:jc w:val="both"/>
      </w:pPr>
      <w:r w:rsidRPr="006C0D3A">
        <w:t xml:space="preserve">Daňové doklady budou zasílány elektronickou poštou na emailovou adresu </w:t>
      </w:r>
      <w:r w:rsidR="00923C21">
        <w:t>Kupující</w:t>
      </w:r>
      <w:r w:rsidR="00984F5A">
        <w:t>ho</w:t>
      </w:r>
      <w:r w:rsidRPr="006C0D3A">
        <w:t xml:space="preserve"> </w:t>
      </w:r>
      <w:hyperlink r:id="rId8" w:history="1">
        <w:r w:rsidR="00732482" w:rsidRPr="00B51ACD">
          <w:rPr>
            <w:rStyle w:val="Hypertextovodkaz"/>
          </w:rPr>
          <w:t>fakturace@nempk.cz</w:t>
        </w:r>
      </w:hyperlink>
      <w:r w:rsidRPr="006C0D3A">
        <w:t xml:space="preserve">. </w:t>
      </w:r>
      <w:r w:rsidR="00923C21">
        <w:t>Kupující</w:t>
      </w:r>
      <w:r w:rsidRPr="006C0D3A">
        <w:t xml:space="preserve"> se zavazuje zajistit, že emailová adresa nebude vázána na konkrétní osobu a bude na ní zajištěno pro zpracování příchozích emailů zastupitelnost zodpovědných pracovníků </w:t>
      </w:r>
      <w:r w:rsidR="00923C21">
        <w:t>Kupující</w:t>
      </w:r>
      <w:r w:rsidR="00984F5A">
        <w:t>ho</w:t>
      </w:r>
      <w:r w:rsidRPr="006C0D3A">
        <w:t xml:space="preserve">. Daňové doklady budou zasílány formou přílohy emailu ve formátu ISDOCX pro import do ekonomického sw a dále formátu PDF pro náhled a případný tisk. </w:t>
      </w:r>
    </w:p>
    <w:p w14:paraId="3FEC8BDA" w14:textId="0868F7A7" w:rsidR="00E7147A" w:rsidRPr="006C0D3A" w:rsidRDefault="00E7147A" w:rsidP="00C82249">
      <w:pPr>
        <w:numPr>
          <w:ilvl w:val="0"/>
          <w:numId w:val="17"/>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r w:rsidR="00F90E81">
        <w:t>ve znění pozdějších předpisů</w:t>
      </w:r>
      <w:r w:rsidRPr="006C0D3A">
        <w:t xml:space="preserve">. </w:t>
      </w:r>
    </w:p>
    <w:p w14:paraId="141BE62B" w14:textId="57B93A98" w:rsidR="00D53F86" w:rsidRDefault="00923C21" w:rsidP="00C82249">
      <w:pPr>
        <w:numPr>
          <w:ilvl w:val="0"/>
          <w:numId w:val="17"/>
        </w:numPr>
        <w:spacing w:after="120" w:line="240" w:lineRule="auto"/>
        <w:ind w:left="357" w:hanging="357"/>
        <w:jc w:val="both"/>
      </w:pPr>
      <w:r>
        <w:t>Kupující</w:t>
      </w:r>
      <w:r w:rsidR="00D53F86" w:rsidRPr="00D21076">
        <w:t xml:space="preserve"> si vyhrazuje právo vrátit </w:t>
      </w:r>
      <w:r w:rsidR="008D23CD">
        <w:t>Prodávajícímu</w:t>
      </w:r>
      <w:r w:rsidR="00D53F86" w:rsidRPr="00D21076">
        <w:t xml:space="preserve"> do data jeho splatnosti daňový doklad – fakturu, který nebude obsahovat některý údaj nebo přílohu uvedenou ve </w:t>
      </w:r>
      <w:r w:rsidR="00D53F86">
        <w:t>Smlouv</w:t>
      </w:r>
      <w:r w:rsidR="00D53F86" w:rsidRPr="00D21076">
        <w:t xml:space="preserve">ě nebo má jiné závady v obsahu nebo nedostatečný počet výtisků. Při vrácení faktury </w:t>
      </w:r>
      <w:r>
        <w:t>Kupující</w:t>
      </w:r>
      <w:r w:rsidR="00D53F86" w:rsidRPr="00D21076">
        <w:t xml:space="preserve"> uvede důvod jejího vrácení a v případě oprávněného vrácení </w:t>
      </w:r>
      <w:r>
        <w:t xml:space="preserve">Prodávající </w:t>
      </w:r>
      <w:r w:rsidR="00D53F86" w:rsidRPr="00D21076">
        <w:t xml:space="preserve">vystaví fakturu novou. Oprávněným vrácením faktury </w:t>
      </w:r>
      <w:r w:rsidR="00D53F86" w:rsidRPr="00D53F86">
        <w:t xml:space="preserve">přestává běžet původní lhůta splatnosti a běží znovu ode dne doručení nové faktury </w:t>
      </w:r>
      <w:r w:rsidRPr="000769C2">
        <w:t>Kupující</w:t>
      </w:r>
      <w:r w:rsidR="00984F5A" w:rsidRPr="000769C2">
        <w:t>mu</w:t>
      </w:r>
      <w:r w:rsidR="00D53F86" w:rsidRPr="000769C2">
        <w:t xml:space="preserve"> dle odst. 1</w:t>
      </w:r>
      <w:r w:rsidR="00984F5A" w:rsidRPr="000769C2">
        <w:t>2</w:t>
      </w:r>
      <w:r w:rsidR="00D53F86" w:rsidRPr="000769C2">
        <w:t xml:space="preserve"> tohoto</w:t>
      </w:r>
      <w:r w:rsidR="00D53F86" w:rsidRPr="00D53F86">
        <w:t xml:space="preserve"> článku. </w:t>
      </w:r>
      <w:r>
        <w:t xml:space="preserve">Prodávající </w:t>
      </w:r>
      <w:r w:rsidR="00D53F86" w:rsidRPr="00D21076">
        <w:t xml:space="preserve">je povinen novou fakturu doručit </w:t>
      </w:r>
      <w:r>
        <w:t>Kupující</w:t>
      </w:r>
      <w:r w:rsidR="00984F5A">
        <w:t>mu</w:t>
      </w:r>
      <w:r w:rsidR="00D53F86" w:rsidRPr="00D21076">
        <w:t xml:space="preserve"> do 10 dnů ode dne, kdy mu byla doručena oprávněně vrácená faktura.</w:t>
      </w:r>
    </w:p>
    <w:p w14:paraId="2FE035B8" w14:textId="250CCB38" w:rsidR="00BE12E8" w:rsidRPr="006C0D3A" w:rsidRDefault="00923C21" w:rsidP="00C82249">
      <w:pPr>
        <w:numPr>
          <w:ilvl w:val="0"/>
          <w:numId w:val="17"/>
        </w:numPr>
        <w:spacing w:after="120" w:line="240" w:lineRule="auto"/>
        <w:ind w:left="357" w:hanging="357"/>
        <w:jc w:val="both"/>
      </w:pPr>
      <w:r>
        <w:t xml:space="preserve">Prodávající </w:t>
      </w:r>
      <w:r w:rsidR="00BE12E8" w:rsidRPr="006C0D3A">
        <w:t>není oprávněn požadovat jakékoli zálohy.</w:t>
      </w:r>
    </w:p>
    <w:p w14:paraId="79D5DCB3" w14:textId="0D09636A" w:rsidR="00BE12E8" w:rsidRPr="00D21076" w:rsidRDefault="00BE12E8" w:rsidP="00C82249">
      <w:pPr>
        <w:numPr>
          <w:ilvl w:val="0"/>
          <w:numId w:val="17"/>
        </w:numPr>
        <w:spacing w:after="120" w:line="240" w:lineRule="auto"/>
        <w:ind w:left="357" w:hanging="357"/>
        <w:jc w:val="both"/>
      </w:pPr>
      <w:r w:rsidRPr="00D21076">
        <w:t>Splatnost</w:t>
      </w:r>
      <w:r w:rsidRPr="00EC28C7">
        <w:t xml:space="preserve"> </w:t>
      </w:r>
      <w:r w:rsidRPr="00D21076">
        <w:t xml:space="preserve">faktury je 30 dnů ode dne jejího doručení </w:t>
      </w:r>
      <w:r w:rsidR="00923C21">
        <w:t>Kupující</w:t>
      </w:r>
      <w:r w:rsidR="00984F5A">
        <w:t>mu</w:t>
      </w:r>
      <w:r w:rsidRPr="00D21076">
        <w:t>.</w:t>
      </w:r>
    </w:p>
    <w:p w14:paraId="1C80CB25" w14:textId="39004DEE" w:rsidR="00BE12E8" w:rsidRDefault="00BE12E8" w:rsidP="00C82249">
      <w:pPr>
        <w:numPr>
          <w:ilvl w:val="0"/>
          <w:numId w:val="17"/>
        </w:numPr>
        <w:spacing w:after="120" w:line="240" w:lineRule="auto"/>
        <w:ind w:left="357" w:hanging="357"/>
        <w:jc w:val="both"/>
      </w:pPr>
      <w:r w:rsidRPr="00D21076">
        <w:t xml:space="preserve">Faktura se považuje za uhrazenou okamžikem odepsání fakturované částky z účtu </w:t>
      </w:r>
      <w:r w:rsidR="00923C21">
        <w:t>Kupující</w:t>
      </w:r>
      <w:r w:rsidR="00984F5A">
        <w:t>ho</w:t>
      </w:r>
      <w:r w:rsidRPr="00D21076">
        <w:t xml:space="preserve"> a jejím směrováním na účet </w:t>
      </w:r>
      <w:r w:rsidR="00C65DF2">
        <w:t>Prodávajícího</w:t>
      </w:r>
      <w:r w:rsidRPr="00D21076">
        <w:t>.</w:t>
      </w: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lastRenderedPageBreak/>
        <w:t>Práva a povinnosti Smluvních stran</w:t>
      </w:r>
    </w:p>
    <w:p w14:paraId="01486AFB" w14:textId="1377C8C6" w:rsidR="00E7147A" w:rsidRPr="00D85F96" w:rsidRDefault="00923C21" w:rsidP="004552C3">
      <w:pPr>
        <w:numPr>
          <w:ilvl w:val="0"/>
          <w:numId w:val="18"/>
        </w:numPr>
        <w:spacing w:after="120" w:line="240" w:lineRule="auto"/>
        <w:ind w:left="357" w:hanging="357"/>
        <w:jc w:val="both"/>
      </w:pPr>
      <w:bookmarkStart w:id="4" w:name="_Hlk514651459"/>
      <w:r w:rsidRPr="00D85F96">
        <w:t xml:space="preserve">Prodávající </w:t>
      </w:r>
      <w:r w:rsidR="00E7147A" w:rsidRPr="00D85F96">
        <w:t xml:space="preserve">i </w:t>
      </w:r>
      <w:r w:rsidRPr="00D85F96">
        <w:t>Kupující</w:t>
      </w:r>
      <w:r w:rsidR="00E7147A" w:rsidRPr="00D85F96">
        <w:t xml:space="preserve"> se zavazují stanovit osobu(-y) odpovědnou(-é) </w:t>
      </w:r>
      <w:r w:rsidR="00E7147A" w:rsidRPr="00D85F96">
        <w:rPr>
          <w:b/>
        </w:rPr>
        <w:t>za plnění závazků</w:t>
      </w:r>
      <w:r w:rsidR="00E7147A" w:rsidRPr="00D85F96">
        <w:t xml:space="preserve"> dle této </w:t>
      </w:r>
      <w:r w:rsidR="00B067C8" w:rsidRPr="00D85F96">
        <w:t>Smlouv</w:t>
      </w:r>
      <w:r w:rsidR="00E7147A" w:rsidRPr="00D85F96">
        <w:t xml:space="preserve">y. Jména pracovníků jsou uvedena v </w:t>
      </w:r>
      <w:r w:rsidR="00E7147A" w:rsidRPr="00D85F96">
        <w:rPr>
          <w:b/>
        </w:rPr>
        <w:t xml:space="preserve">Příloze č. </w:t>
      </w:r>
      <w:r w:rsidR="00563E94">
        <w:rPr>
          <w:b/>
        </w:rPr>
        <w:t>5</w:t>
      </w:r>
      <w:r w:rsidR="00E7147A" w:rsidRPr="00D85F96">
        <w:rPr>
          <w:b/>
        </w:rPr>
        <w:t xml:space="preserve"> – Zodpovědné osoby.</w:t>
      </w:r>
    </w:p>
    <w:bookmarkEnd w:id="4"/>
    <w:p w14:paraId="22DC6D68" w14:textId="596D558F" w:rsidR="00D85EED" w:rsidRPr="00D85F96" w:rsidRDefault="00E44C54"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5653B" w:rsidRPr="00D85F96">
        <w:rPr>
          <w:sz w:val="22"/>
          <w:szCs w:val="22"/>
        </w:rPr>
        <w:t xml:space="preserve">je povinen </w:t>
      </w:r>
      <w:r w:rsidRPr="00D85F96">
        <w:rPr>
          <w:sz w:val="22"/>
          <w:szCs w:val="22"/>
        </w:rPr>
        <w:t>kupujícímu odevzd</w:t>
      </w:r>
      <w:r w:rsidR="00B5653B" w:rsidRPr="00D85F96">
        <w:rPr>
          <w:sz w:val="22"/>
          <w:szCs w:val="22"/>
        </w:rPr>
        <w:t>at</w:t>
      </w:r>
      <w:r w:rsidRPr="00D85F96">
        <w:rPr>
          <w:sz w:val="22"/>
          <w:szCs w:val="22"/>
        </w:rPr>
        <w:t xml:space="preserve"> předmět koupě, jakož i doklady, které se k</w:t>
      </w:r>
      <w:r w:rsidR="00D85EED" w:rsidRPr="00D85F96">
        <w:rPr>
          <w:sz w:val="22"/>
          <w:szCs w:val="22"/>
        </w:rPr>
        <w:t xml:space="preserve"> předmětu koupě </w:t>
      </w:r>
      <w:r w:rsidRPr="00D85F96">
        <w:rPr>
          <w:sz w:val="22"/>
          <w:szCs w:val="22"/>
        </w:rPr>
        <w:t xml:space="preserve">vztahují, a umožní kupujícímu nabýt </w:t>
      </w:r>
      <w:r w:rsidR="00922B0D">
        <w:rPr>
          <w:sz w:val="22"/>
          <w:szCs w:val="22"/>
        </w:rPr>
        <w:t>práva k užití</w:t>
      </w:r>
      <w:r w:rsidRPr="00D85F96">
        <w:rPr>
          <w:sz w:val="22"/>
          <w:szCs w:val="22"/>
        </w:rPr>
        <w:t xml:space="preserve"> </w:t>
      </w:r>
      <w:r w:rsidR="00D85EED" w:rsidRPr="00D85F96">
        <w:rPr>
          <w:sz w:val="22"/>
          <w:szCs w:val="22"/>
        </w:rPr>
        <w:t xml:space="preserve">předmětu koupě </w:t>
      </w:r>
      <w:r w:rsidRPr="00D85F96">
        <w:rPr>
          <w:sz w:val="22"/>
          <w:szCs w:val="22"/>
        </w:rPr>
        <w:t>v souladu s</w:t>
      </w:r>
      <w:r w:rsidR="00D85EED" w:rsidRPr="00D85F96">
        <w:rPr>
          <w:sz w:val="22"/>
          <w:szCs w:val="22"/>
        </w:rPr>
        <w:t> touto Smlouvou.</w:t>
      </w:r>
      <w:r w:rsidRPr="00D85F96">
        <w:rPr>
          <w:sz w:val="22"/>
          <w:szCs w:val="22"/>
        </w:rPr>
        <w:t xml:space="preserve"> </w:t>
      </w:r>
    </w:p>
    <w:p w14:paraId="0BD98741" w14:textId="3648D33C" w:rsidR="00480FF6" w:rsidRPr="00D85F9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Kupující</w:t>
      </w:r>
      <w:r w:rsidR="00480FF6" w:rsidRPr="00D85F96">
        <w:rPr>
          <w:sz w:val="22"/>
          <w:szCs w:val="22"/>
        </w:rPr>
        <w:t xml:space="preserve"> je oprávněn kontrolovat plnění této Smlouvy.</w:t>
      </w:r>
    </w:p>
    <w:p w14:paraId="4FD7CD0B" w14:textId="1C343B05" w:rsidR="00D97E59" w:rsidRPr="00D85F9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D97E59" w:rsidRPr="00D85F96">
        <w:rPr>
          <w:sz w:val="22"/>
          <w:szCs w:val="22"/>
        </w:rPr>
        <w:t xml:space="preserve">je povinen </w:t>
      </w:r>
      <w:r w:rsidR="006A6FAD" w:rsidRPr="00D85F96">
        <w:rPr>
          <w:sz w:val="22"/>
          <w:szCs w:val="22"/>
        </w:rPr>
        <w:t>dodat</w:t>
      </w:r>
      <w:r w:rsidR="00031545" w:rsidRPr="00D85F96">
        <w:rPr>
          <w:sz w:val="22"/>
          <w:szCs w:val="22"/>
        </w:rPr>
        <w:t xml:space="preserve"> </w:t>
      </w:r>
      <w:r w:rsidR="006A6FAD" w:rsidRPr="00D85F96">
        <w:rPr>
          <w:sz w:val="22"/>
          <w:szCs w:val="22"/>
        </w:rPr>
        <w:t xml:space="preserve">a zprovoznit předmět koupě </w:t>
      </w:r>
      <w:r w:rsidR="00D97E59" w:rsidRPr="00D85F96">
        <w:rPr>
          <w:sz w:val="22"/>
          <w:szCs w:val="22"/>
        </w:rPr>
        <w:t>včas v</w:t>
      </w:r>
      <w:r w:rsidR="00031545" w:rsidRPr="00D85F96">
        <w:rPr>
          <w:sz w:val="22"/>
          <w:szCs w:val="22"/>
        </w:rPr>
        <w:t xml:space="preserve"> lhůtě stanovené v článku 5 této Smlouvy. </w:t>
      </w:r>
      <w:r w:rsidR="00D97E59" w:rsidRPr="00D85F96">
        <w:rPr>
          <w:sz w:val="22"/>
          <w:szCs w:val="22"/>
        </w:rPr>
        <w:t xml:space="preserve"> </w:t>
      </w:r>
    </w:p>
    <w:p w14:paraId="2D517412" w14:textId="6254EACE" w:rsidR="00BE12E8" w:rsidRPr="00151B2B" w:rsidRDefault="00BE12E8" w:rsidP="004552C3">
      <w:pPr>
        <w:pStyle w:val="Odstavecseseznamem"/>
        <w:numPr>
          <w:ilvl w:val="0"/>
          <w:numId w:val="18"/>
        </w:numPr>
        <w:tabs>
          <w:tab w:val="left" w:pos="0"/>
        </w:tabs>
        <w:spacing w:before="0" w:after="120" w:line="240" w:lineRule="auto"/>
        <w:ind w:left="357" w:hanging="357"/>
        <w:contextualSpacing w:val="0"/>
        <w:rPr>
          <w:sz w:val="22"/>
          <w:szCs w:val="22"/>
        </w:rPr>
      </w:pPr>
      <w:r w:rsidRPr="00151B2B">
        <w:rPr>
          <w:sz w:val="22"/>
          <w:szCs w:val="22"/>
        </w:rPr>
        <w:t xml:space="preserve">Dodávky, práce a služby, které jsou předmětem této </w:t>
      </w:r>
      <w:r w:rsidR="00B067C8" w:rsidRPr="00151B2B">
        <w:rPr>
          <w:sz w:val="22"/>
          <w:szCs w:val="22"/>
        </w:rPr>
        <w:t>Smlouv</w:t>
      </w:r>
      <w:r w:rsidRPr="00151B2B">
        <w:rPr>
          <w:sz w:val="22"/>
          <w:szCs w:val="22"/>
        </w:rPr>
        <w:t xml:space="preserve">y </w:t>
      </w:r>
      <w:r w:rsidR="00923C21" w:rsidRPr="00151B2B">
        <w:rPr>
          <w:sz w:val="22"/>
          <w:szCs w:val="22"/>
        </w:rPr>
        <w:t xml:space="preserve">Prodávající </w:t>
      </w:r>
      <w:r w:rsidRPr="00151B2B">
        <w:rPr>
          <w:sz w:val="22"/>
          <w:szCs w:val="22"/>
        </w:rPr>
        <w:t xml:space="preserve">dodá nebo provede v takovém rozsahu a jakosti, aby výsledkem bylo </w:t>
      </w:r>
      <w:r w:rsidR="00031545" w:rsidRPr="00151B2B">
        <w:rPr>
          <w:sz w:val="22"/>
          <w:szCs w:val="22"/>
        </w:rPr>
        <w:t xml:space="preserve">předání předmětu koupě </w:t>
      </w:r>
      <w:r w:rsidRPr="00151B2B">
        <w:rPr>
          <w:sz w:val="22"/>
          <w:szCs w:val="22"/>
        </w:rPr>
        <w:t xml:space="preserve">odpovídající podmínkám stanoveným touto </w:t>
      </w:r>
      <w:r w:rsidR="00B067C8" w:rsidRPr="00151B2B">
        <w:rPr>
          <w:sz w:val="22"/>
          <w:szCs w:val="22"/>
        </w:rPr>
        <w:t>Smlouv</w:t>
      </w:r>
      <w:r w:rsidRPr="00151B2B">
        <w:rPr>
          <w:sz w:val="22"/>
          <w:szCs w:val="22"/>
        </w:rPr>
        <w:t>ou a účelu použití.</w:t>
      </w:r>
    </w:p>
    <w:p w14:paraId="7F3323AA" w14:textId="4374A33D" w:rsidR="00BE12E8" w:rsidRPr="00D85F9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E12E8" w:rsidRPr="00D85F96">
        <w:rPr>
          <w:sz w:val="22"/>
          <w:szCs w:val="22"/>
        </w:rPr>
        <w:t xml:space="preserve">je povinen při </w:t>
      </w:r>
      <w:r w:rsidR="00031545" w:rsidRPr="00D85F96">
        <w:rPr>
          <w:sz w:val="22"/>
          <w:szCs w:val="22"/>
        </w:rPr>
        <w:t>dodání a zprovoznění předmětu koupě</w:t>
      </w:r>
      <w:r w:rsidR="00BE12E8" w:rsidRPr="00D85F96">
        <w:rPr>
          <w:sz w:val="22"/>
          <w:szCs w:val="22"/>
        </w:rPr>
        <w:t xml:space="preserve"> dodržovat veškeré předpisy</w:t>
      </w:r>
      <w:r w:rsidR="00031545" w:rsidRPr="00D85F96">
        <w:rPr>
          <w:sz w:val="22"/>
          <w:szCs w:val="22"/>
        </w:rPr>
        <w:t xml:space="preserve"> vztahující se k předmětu koupě a jeho užití.</w:t>
      </w:r>
      <w:r w:rsidR="00BE12E8" w:rsidRPr="00D85F96">
        <w:rPr>
          <w:sz w:val="22"/>
          <w:szCs w:val="22"/>
        </w:rPr>
        <w:t xml:space="preserve"> Pokud porušením těchto předpisů</w:t>
      </w:r>
      <w:r w:rsidR="00031545" w:rsidRPr="00D85F96">
        <w:rPr>
          <w:sz w:val="22"/>
          <w:szCs w:val="22"/>
        </w:rPr>
        <w:t xml:space="preserve"> ze strany </w:t>
      </w:r>
      <w:r w:rsidR="00984F5A" w:rsidRPr="00D85F96">
        <w:rPr>
          <w:sz w:val="22"/>
          <w:szCs w:val="22"/>
        </w:rPr>
        <w:t>Prodávající</w:t>
      </w:r>
      <w:r w:rsidR="00031545" w:rsidRPr="00D85F96">
        <w:rPr>
          <w:sz w:val="22"/>
          <w:szCs w:val="22"/>
        </w:rPr>
        <w:t>ho</w:t>
      </w:r>
      <w:r w:rsidR="00BE12E8" w:rsidRPr="00D85F96">
        <w:rPr>
          <w:sz w:val="22"/>
          <w:szCs w:val="22"/>
        </w:rPr>
        <w:t xml:space="preserve"> vznikne škoda, nese náklady </w:t>
      </w:r>
      <w:r w:rsidR="00031545" w:rsidRPr="00D85F96">
        <w:rPr>
          <w:sz w:val="22"/>
          <w:szCs w:val="22"/>
        </w:rPr>
        <w:t>Prodávající</w:t>
      </w:r>
      <w:r w:rsidR="00BE12E8" w:rsidRPr="00D85F96">
        <w:rPr>
          <w:sz w:val="22"/>
          <w:szCs w:val="22"/>
        </w:rPr>
        <w:t>.</w:t>
      </w:r>
    </w:p>
    <w:p w14:paraId="67EC28DE" w14:textId="54640C7A" w:rsidR="00BE12E8" w:rsidRPr="00D85F96" w:rsidRDefault="00BE12E8"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Předmět </w:t>
      </w:r>
      <w:r w:rsidR="00031545" w:rsidRPr="00D85F96">
        <w:rPr>
          <w:sz w:val="22"/>
          <w:szCs w:val="22"/>
        </w:rPr>
        <w:t>koupě</w:t>
      </w:r>
      <w:r w:rsidRPr="00D85F96">
        <w:rPr>
          <w:sz w:val="22"/>
          <w:szCs w:val="22"/>
        </w:rPr>
        <w:t xml:space="preserve"> musí vyhovovat technickým a právním normám a ostatním předpisům platným v České republice. </w:t>
      </w:r>
    </w:p>
    <w:p w14:paraId="610CB5E2" w14:textId="6EDD08AB" w:rsidR="00BE12E8" w:rsidRPr="00D85F96" w:rsidRDefault="00923C21" w:rsidP="004552C3">
      <w:pPr>
        <w:pStyle w:val="Odstavecseseznamem"/>
        <w:numPr>
          <w:ilvl w:val="0"/>
          <w:numId w:val="18"/>
        </w:numPr>
        <w:spacing w:before="0" w:after="120" w:line="240" w:lineRule="auto"/>
        <w:ind w:left="357" w:hanging="357"/>
        <w:contextualSpacing w:val="0"/>
        <w:rPr>
          <w:iCs/>
          <w:sz w:val="22"/>
          <w:szCs w:val="22"/>
        </w:rPr>
      </w:pPr>
      <w:r w:rsidRPr="00D85F96">
        <w:rPr>
          <w:iCs/>
          <w:sz w:val="22"/>
          <w:szCs w:val="22"/>
        </w:rPr>
        <w:t>Kupující</w:t>
      </w:r>
      <w:r w:rsidR="00E6122C" w:rsidRPr="00D85F96">
        <w:rPr>
          <w:iCs/>
          <w:sz w:val="22"/>
          <w:szCs w:val="22"/>
        </w:rPr>
        <w:t xml:space="preserve"> je povinen poskytnout </w:t>
      </w:r>
      <w:r w:rsidR="008D23CD" w:rsidRPr="00D85F96">
        <w:rPr>
          <w:iCs/>
          <w:sz w:val="22"/>
          <w:szCs w:val="22"/>
        </w:rPr>
        <w:t>Prodávajícímu</w:t>
      </w:r>
      <w:r w:rsidR="00E44C54" w:rsidRPr="00D85F96">
        <w:rPr>
          <w:iCs/>
          <w:sz w:val="22"/>
          <w:szCs w:val="22"/>
        </w:rPr>
        <w:t xml:space="preserve"> k předání a zprovozněn předmětu </w:t>
      </w:r>
      <w:r w:rsidR="00D85EED" w:rsidRPr="00D85F96">
        <w:rPr>
          <w:iCs/>
          <w:sz w:val="22"/>
          <w:szCs w:val="22"/>
        </w:rPr>
        <w:t>koupě</w:t>
      </w:r>
      <w:r w:rsidR="00E44C54" w:rsidRPr="00D85F96">
        <w:rPr>
          <w:iCs/>
          <w:sz w:val="22"/>
          <w:szCs w:val="22"/>
        </w:rPr>
        <w:t xml:space="preserve"> veškerou </w:t>
      </w:r>
      <w:r w:rsidR="00BE12E8" w:rsidRPr="00D85F96">
        <w:rPr>
          <w:iCs/>
          <w:sz w:val="22"/>
          <w:szCs w:val="22"/>
        </w:rPr>
        <w:t>součinnost potřebnou k</w:t>
      </w:r>
      <w:r w:rsidR="00E44C54" w:rsidRPr="00D85F96">
        <w:rPr>
          <w:iCs/>
          <w:sz w:val="22"/>
          <w:szCs w:val="22"/>
        </w:rPr>
        <w:t xml:space="preserve"> předání a </w:t>
      </w:r>
      <w:r w:rsidR="00D85EED" w:rsidRPr="00D85F96">
        <w:rPr>
          <w:iCs/>
          <w:sz w:val="22"/>
          <w:szCs w:val="22"/>
        </w:rPr>
        <w:t xml:space="preserve">zprovoznění předmětu koupě. </w:t>
      </w:r>
      <w:r w:rsidR="00E6122C" w:rsidRPr="00D85F96">
        <w:rPr>
          <w:iCs/>
          <w:sz w:val="22"/>
          <w:szCs w:val="22"/>
        </w:rPr>
        <w:t xml:space="preserve">Pokud </w:t>
      </w:r>
      <w:r w:rsidRPr="00D85F96">
        <w:rPr>
          <w:iCs/>
          <w:sz w:val="22"/>
          <w:szCs w:val="22"/>
        </w:rPr>
        <w:t>Kupující</w:t>
      </w:r>
      <w:r w:rsidR="00BE12E8" w:rsidRPr="00D85F96">
        <w:rPr>
          <w:iCs/>
          <w:sz w:val="22"/>
          <w:szCs w:val="22"/>
        </w:rPr>
        <w:t xml:space="preserve"> neposkytne dohodnutou součinnost, má </w:t>
      </w:r>
      <w:r w:rsidRPr="00D85F96">
        <w:rPr>
          <w:iCs/>
          <w:sz w:val="22"/>
          <w:szCs w:val="22"/>
        </w:rPr>
        <w:t xml:space="preserve">Prodávající </w:t>
      </w:r>
      <w:r w:rsidR="00E6122C" w:rsidRPr="00D85F96">
        <w:rPr>
          <w:iCs/>
          <w:sz w:val="22"/>
          <w:szCs w:val="22"/>
        </w:rPr>
        <w:t xml:space="preserve">právo požadovat na </w:t>
      </w:r>
      <w:r w:rsidRPr="00D85F96">
        <w:rPr>
          <w:iCs/>
          <w:sz w:val="22"/>
          <w:szCs w:val="22"/>
        </w:rPr>
        <w:t>Kupující</w:t>
      </w:r>
      <w:r w:rsidR="00E44C54" w:rsidRPr="00D85F96">
        <w:rPr>
          <w:iCs/>
          <w:sz w:val="22"/>
          <w:szCs w:val="22"/>
        </w:rPr>
        <w:t>m</w:t>
      </w:r>
      <w:r w:rsidR="00BE12E8" w:rsidRPr="00D85F96">
        <w:rPr>
          <w:iCs/>
          <w:sz w:val="22"/>
          <w:szCs w:val="22"/>
        </w:rPr>
        <w:t xml:space="preserve"> posunutí stanovených termínů</w:t>
      </w:r>
      <w:r w:rsidR="00E6122C" w:rsidRPr="00D85F96">
        <w:rPr>
          <w:iCs/>
          <w:sz w:val="22"/>
          <w:szCs w:val="22"/>
        </w:rPr>
        <w:t xml:space="preserve"> </w:t>
      </w:r>
      <w:r w:rsidR="00E44C54" w:rsidRPr="00D85F96">
        <w:rPr>
          <w:iCs/>
          <w:sz w:val="22"/>
          <w:szCs w:val="22"/>
        </w:rPr>
        <w:t>předání předmětu koupě</w:t>
      </w:r>
      <w:r w:rsidR="00BE12E8" w:rsidRPr="00D85F96">
        <w:rPr>
          <w:iCs/>
          <w:sz w:val="22"/>
          <w:szCs w:val="22"/>
        </w:rPr>
        <w:t xml:space="preserve"> o čas, po který </w:t>
      </w:r>
      <w:r w:rsidRPr="00D85F96">
        <w:rPr>
          <w:iCs/>
          <w:sz w:val="22"/>
          <w:szCs w:val="22"/>
        </w:rPr>
        <w:t xml:space="preserve">Prodávající </w:t>
      </w:r>
      <w:r w:rsidR="00BE12E8" w:rsidRPr="00D85F96">
        <w:rPr>
          <w:iCs/>
          <w:sz w:val="22"/>
          <w:szCs w:val="22"/>
        </w:rPr>
        <w:t xml:space="preserve">nemohl pracovat na </w:t>
      </w:r>
      <w:r w:rsidR="00E44C54" w:rsidRPr="00D85F96">
        <w:rPr>
          <w:iCs/>
          <w:sz w:val="22"/>
          <w:szCs w:val="22"/>
        </w:rPr>
        <w:t xml:space="preserve">předání předmětu koupě </w:t>
      </w:r>
      <w:r w:rsidR="00BE12E8" w:rsidRPr="00D85F96">
        <w:rPr>
          <w:iCs/>
          <w:sz w:val="22"/>
          <w:szCs w:val="22"/>
        </w:rPr>
        <w:t>v důsledku nepo</w:t>
      </w:r>
      <w:r w:rsidR="00E6122C" w:rsidRPr="00D85F96">
        <w:rPr>
          <w:iCs/>
          <w:sz w:val="22"/>
          <w:szCs w:val="22"/>
        </w:rPr>
        <w:t xml:space="preserve">skytnutí součinnosti ze strany </w:t>
      </w:r>
      <w:r w:rsidRPr="00D85F96">
        <w:rPr>
          <w:iCs/>
          <w:sz w:val="22"/>
          <w:szCs w:val="22"/>
        </w:rPr>
        <w:t>Kupující</w:t>
      </w:r>
      <w:r w:rsidR="00E44C54" w:rsidRPr="00D85F96">
        <w:rPr>
          <w:iCs/>
          <w:sz w:val="22"/>
          <w:szCs w:val="22"/>
        </w:rPr>
        <w:t>ho</w:t>
      </w:r>
      <w:r w:rsidR="00BE12E8" w:rsidRPr="00D85F96">
        <w:rPr>
          <w:iCs/>
          <w:sz w:val="22"/>
          <w:szCs w:val="22"/>
        </w:rPr>
        <w:t>.</w:t>
      </w:r>
    </w:p>
    <w:p w14:paraId="48DAA5AE" w14:textId="77777777" w:rsidR="00E44C54" w:rsidRPr="00D85F96" w:rsidRDefault="00923C21" w:rsidP="004552C3">
      <w:pPr>
        <w:pStyle w:val="Odstavecseseznamem"/>
        <w:numPr>
          <w:ilvl w:val="0"/>
          <w:numId w:val="18"/>
        </w:numPr>
        <w:spacing w:before="0" w:after="120" w:line="240" w:lineRule="auto"/>
        <w:ind w:left="357" w:hanging="357"/>
        <w:contextualSpacing w:val="0"/>
        <w:rPr>
          <w:iCs/>
          <w:sz w:val="22"/>
          <w:szCs w:val="22"/>
        </w:rPr>
      </w:pPr>
      <w:r w:rsidRPr="00D85F96">
        <w:rPr>
          <w:iCs/>
          <w:sz w:val="22"/>
          <w:szCs w:val="22"/>
        </w:rPr>
        <w:t>Kupující</w:t>
      </w:r>
      <w:r w:rsidR="00E6122C" w:rsidRPr="00D85F96">
        <w:rPr>
          <w:iCs/>
          <w:sz w:val="22"/>
          <w:szCs w:val="22"/>
        </w:rPr>
        <w:t xml:space="preserve"> je povinen </w:t>
      </w:r>
      <w:r w:rsidR="008D23CD" w:rsidRPr="00D85F96">
        <w:rPr>
          <w:iCs/>
          <w:sz w:val="22"/>
          <w:szCs w:val="22"/>
        </w:rPr>
        <w:t>Prodávajícímu</w:t>
      </w:r>
      <w:r w:rsidR="00BE12E8" w:rsidRPr="00D85F96">
        <w:rPr>
          <w:iCs/>
          <w:sz w:val="22"/>
          <w:szCs w:val="22"/>
        </w:rPr>
        <w:t xml:space="preserve"> poskytnout veškeré podklady a informace nezbytné k</w:t>
      </w:r>
      <w:r w:rsidR="00E44C54" w:rsidRPr="00D85F96">
        <w:rPr>
          <w:iCs/>
          <w:sz w:val="22"/>
          <w:szCs w:val="22"/>
        </w:rPr>
        <w:t> předání a zprovoznění předmětu koupě.</w:t>
      </w:r>
    </w:p>
    <w:p w14:paraId="5D6A666D" w14:textId="04615826" w:rsidR="00BE12E8" w:rsidRPr="00D65EE3" w:rsidRDefault="00923C21" w:rsidP="004552C3">
      <w:pPr>
        <w:pStyle w:val="Odstavecseseznamem"/>
        <w:numPr>
          <w:ilvl w:val="0"/>
          <w:numId w:val="18"/>
        </w:numPr>
        <w:spacing w:before="0" w:after="120" w:line="240" w:lineRule="auto"/>
        <w:ind w:left="357" w:hanging="357"/>
        <w:contextualSpacing w:val="0"/>
        <w:rPr>
          <w:sz w:val="22"/>
          <w:szCs w:val="22"/>
        </w:rPr>
      </w:pPr>
      <w:r w:rsidRPr="00D65EE3">
        <w:rPr>
          <w:sz w:val="22"/>
          <w:szCs w:val="22"/>
        </w:rPr>
        <w:t>Kupující</w:t>
      </w:r>
      <w:r w:rsidR="00BE12E8" w:rsidRPr="00D65EE3">
        <w:rPr>
          <w:sz w:val="22"/>
          <w:szCs w:val="22"/>
        </w:rPr>
        <w:t xml:space="preserve"> je oprávněn přerušit </w:t>
      </w:r>
      <w:r w:rsidR="00D85EED" w:rsidRPr="00D65EE3">
        <w:rPr>
          <w:sz w:val="22"/>
          <w:szCs w:val="22"/>
        </w:rPr>
        <w:t xml:space="preserve">plnění Smlouvy </w:t>
      </w:r>
      <w:r w:rsidR="00BE12E8" w:rsidRPr="00D65EE3">
        <w:rPr>
          <w:sz w:val="22"/>
          <w:szCs w:val="22"/>
        </w:rPr>
        <w:t xml:space="preserve">v případě, že </w:t>
      </w:r>
      <w:r w:rsidRPr="00D65EE3">
        <w:rPr>
          <w:sz w:val="22"/>
          <w:szCs w:val="22"/>
        </w:rPr>
        <w:t xml:space="preserve">Prodávající </w:t>
      </w:r>
      <w:r w:rsidR="00BE12E8" w:rsidRPr="00D65EE3">
        <w:rPr>
          <w:sz w:val="22"/>
          <w:szCs w:val="22"/>
        </w:rPr>
        <w:t xml:space="preserve">závažným způsobem porušuje své povinnosti plynoucí mu z této </w:t>
      </w:r>
      <w:r w:rsidR="00B067C8" w:rsidRPr="00D65EE3">
        <w:rPr>
          <w:sz w:val="22"/>
          <w:szCs w:val="22"/>
        </w:rPr>
        <w:t>Smlouv</w:t>
      </w:r>
      <w:r w:rsidR="00BE12E8" w:rsidRPr="00D65EE3">
        <w:rPr>
          <w:sz w:val="22"/>
          <w:szCs w:val="22"/>
        </w:rPr>
        <w:t xml:space="preserve">y. O dobu, po kterou bylo nutno </w:t>
      </w:r>
      <w:r w:rsidR="00D85EED" w:rsidRPr="00D65EE3">
        <w:rPr>
          <w:sz w:val="22"/>
          <w:szCs w:val="22"/>
        </w:rPr>
        <w:t>plnění Smlouvy</w:t>
      </w:r>
      <w:r w:rsidR="00BE12E8" w:rsidRPr="00D65EE3">
        <w:rPr>
          <w:sz w:val="22"/>
          <w:szCs w:val="22"/>
        </w:rPr>
        <w:t xml:space="preserve"> přerušit, se neprodlužuje </w:t>
      </w:r>
      <w:r w:rsidR="00D85EED" w:rsidRPr="00D65EE3">
        <w:rPr>
          <w:sz w:val="22"/>
          <w:szCs w:val="22"/>
        </w:rPr>
        <w:t xml:space="preserve">lhůta k předání předmětu koupě. </w:t>
      </w:r>
      <w:r w:rsidRPr="00D65EE3">
        <w:rPr>
          <w:sz w:val="22"/>
          <w:szCs w:val="22"/>
        </w:rPr>
        <w:t xml:space="preserve">Prodávající </w:t>
      </w:r>
      <w:r w:rsidR="00BE12E8" w:rsidRPr="00D65EE3">
        <w:rPr>
          <w:sz w:val="22"/>
          <w:szCs w:val="22"/>
        </w:rPr>
        <w:t xml:space="preserve">nemá nárok na úhradu nákladů spojených s přerušením </w:t>
      </w:r>
      <w:r w:rsidR="00D85EED" w:rsidRPr="00D65EE3">
        <w:rPr>
          <w:sz w:val="22"/>
          <w:szCs w:val="22"/>
        </w:rPr>
        <w:t>plnění Smlouvy.</w:t>
      </w:r>
    </w:p>
    <w:p w14:paraId="55E85749" w14:textId="6003D143" w:rsidR="00BE12E8" w:rsidRPr="00D85F96" w:rsidRDefault="00923C21"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Prodávající </w:t>
      </w:r>
      <w:r w:rsidR="00BE12E8" w:rsidRPr="00D85F96">
        <w:rPr>
          <w:sz w:val="22"/>
          <w:szCs w:val="22"/>
        </w:rPr>
        <w:t xml:space="preserve">prohlašuje, že </w:t>
      </w:r>
      <w:r w:rsidR="00D85EED" w:rsidRPr="00D85F96">
        <w:rPr>
          <w:sz w:val="22"/>
          <w:szCs w:val="22"/>
        </w:rPr>
        <w:t xml:space="preserve">předmět koupě </w:t>
      </w:r>
      <w:r w:rsidR="00BE12E8" w:rsidRPr="00D85F96">
        <w:rPr>
          <w:sz w:val="22"/>
          <w:szCs w:val="22"/>
        </w:rPr>
        <w:t xml:space="preserve">není zatížen žádnými </w:t>
      </w:r>
      <w:r w:rsidR="00E6122C" w:rsidRPr="00D85F96">
        <w:rPr>
          <w:sz w:val="22"/>
          <w:szCs w:val="22"/>
        </w:rPr>
        <w:t>právy třetích</w:t>
      </w:r>
      <w:r w:rsidR="00BE12E8" w:rsidRPr="00D85F96">
        <w:rPr>
          <w:sz w:val="22"/>
          <w:szCs w:val="22"/>
        </w:rPr>
        <w:t xml:space="preserve"> osob. </w:t>
      </w:r>
      <w:r w:rsidRPr="00D85F96">
        <w:rPr>
          <w:sz w:val="22"/>
          <w:szCs w:val="22"/>
        </w:rPr>
        <w:t xml:space="preserve">Prodávající </w:t>
      </w:r>
      <w:r w:rsidR="00BE12E8" w:rsidRPr="00D85F96">
        <w:rPr>
          <w:sz w:val="22"/>
          <w:szCs w:val="22"/>
        </w:rPr>
        <w:t xml:space="preserve">odpovídá za případné porušení práv z průmyslového nebo jiného duševního vlastnictví třetích osob. </w:t>
      </w:r>
    </w:p>
    <w:p w14:paraId="4D6976BE" w14:textId="491E8541" w:rsidR="00BE12E8" w:rsidRDefault="00BE12E8" w:rsidP="004552C3">
      <w:pPr>
        <w:pStyle w:val="Odstavecseseznamem"/>
        <w:numPr>
          <w:ilvl w:val="0"/>
          <w:numId w:val="18"/>
        </w:numPr>
        <w:tabs>
          <w:tab w:val="left" w:pos="0"/>
        </w:tabs>
        <w:spacing w:before="0" w:after="120" w:line="240" w:lineRule="auto"/>
        <w:ind w:left="357" w:hanging="357"/>
        <w:contextualSpacing w:val="0"/>
        <w:rPr>
          <w:sz w:val="22"/>
          <w:szCs w:val="22"/>
        </w:rPr>
      </w:pPr>
      <w:r w:rsidRPr="00D85F96">
        <w:rPr>
          <w:sz w:val="22"/>
          <w:szCs w:val="22"/>
        </w:rPr>
        <w:t xml:space="preserve">Nastanou-li u některé ze </w:t>
      </w:r>
      <w:r w:rsidR="00D85EED" w:rsidRPr="00D85F96">
        <w:rPr>
          <w:sz w:val="22"/>
          <w:szCs w:val="22"/>
        </w:rPr>
        <w:t>S</w:t>
      </w:r>
      <w:r w:rsidRPr="00D85F96">
        <w:rPr>
          <w:sz w:val="22"/>
          <w:szCs w:val="22"/>
        </w:rPr>
        <w:t xml:space="preserve">mluvních stran skutečnosti bránící řádnému plnění této </w:t>
      </w:r>
      <w:r w:rsidR="00B067C8" w:rsidRPr="00D85F96">
        <w:rPr>
          <w:sz w:val="22"/>
          <w:szCs w:val="22"/>
        </w:rPr>
        <w:t>Smlouv</w:t>
      </w:r>
      <w:r w:rsidRPr="00D85F96">
        <w:rPr>
          <w:sz w:val="22"/>
          <w:szCs w:val="22"/>
        </w:rPr>
        <w:t>y, je povinna to ihned bez zb</w:t>
      </w:r>
      <w:r w:rsidR="00D85EED" w:rsidRPr="00D85F96">
        <w:rPr>
          <w:sz w:val="22"/>
          <w:szCs w:val="22"/>
        </w:rPr>
        <w:t>ytečného odkladu oznámit druhé S</w:t>
      </w:r>
      <w:r w:rsidRPr="00D85F96">
        <w:rPr>
          <w:sz w:val="22"/>
          <w:szCs w:val="22"/>
        </w:rPr>
        <w:t>m</w:t>
      </w:r>
      <w:r w:rsidR="00D85EED" w:rsidRPr="00D85F96">
        <w:rPr>
          <w:sz w:val="22"/>
          <w:szCs w:val="22"/>
        </w:rPr>
        <w:t>luvní straně a vyvolat jednání S</w:t>
      </w:r>
      <w:r w:rsidRPr="00D85F96">
        <w:rPr>
          <w:sz w:val="22"/>
          <w:szCs w:val="22"/>
        </w:rPr>
        <w:t>mluvních stran.</w:t>
      </w:r>
    </w:p>
    <w:p w14:paraId="604F15BE" w14:textId="6C296264"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Převzetí </w:t>
      </w:r>
      <w:r w:rsidR="00380D3B">
        <w:rPr>
          <w:color w:val="2F5496" w:themeColor="accent1" w:themeShade="BF"/>
        </w:rPr>
        <w:t>předmětu koupě</w:t>
      </w:r>
    </w:p>
    <w:p w14:paraId="5501FEA7" w14:textId="15D2A9DE" w:rsidR="00BE12E8" w:rsidRPr="00D21076" w:rsidRDefault="00BE12E8" w:rsidP="00C82249">
      <w:pPr>
        <w:numPr>
          <w:ilvl w:val="0"/>
          <w:numId w:val="10"/>
        </w:numPr>
        <w:spacing w:after="120" w:line="240" w:lineRule="auto"/>
        <w:jc w:val="both"/>
      </w:pPr>
      <w:r w:rsidRPr="00D21076">
        <w:t xml:space="preserve">Předmět </w:t>
      </w:r>
      <w:r w:rsidR="00D85EED">
        <w:t>koupě</w:t>
      </w:r>
      <w:r w:rsidRPr="00D21076">
        <w:t xml:space="preserve"> bude </w:t>
      </w:r>
      <w:r w:rsidR="00984F5A">
        <w:t>Prodávajícím</w:t>
      </w:r>
      <w:r w:rsidRPr="00D21076">
        <w:t xml:space="preserve"> předán v</w:t>
      </w:r>
      <w:r w:rsidR="00D85EED">
        <w:t xml:space="preserve">e lhůtě </w:t>
      </w:r>
      <w:r w:rsidRPr="00D21076">
        <w:t xml:space="preserve">sjednané pro předání </w:t>
      </w:r>
      <w:r w:rsidR="00D85EED">
        <w:t xml:space="preserve">předmětu </w:t>
      </w:r>
      <w:r w:rsidR="00380D3B">
        <w:t xml:space="preserve">koupě </w:t>
      </w:r>
      <w:r w:rsidR="00380D3B" w:rsidRPr="006E74C8">
        <w:t>v</w:t>
      </w:r>
      <w:r w:rsidR="009B634D">
        <w:t xml:space="preserve"> článku</w:t>
      </w:r>
      <w:r w:rsidR="006E74C8" w:rsidRPr="006E74C8">
        <w:t xml:space="preserve"> 5 odstavec </w:t>
      </w:r>
      <w:r w:rsidR="00D85EED">
        <w:t>1</w:t>
      </w:r>
      <w:r w:rsidR="0088513B" w:rsidRPr="006E74C8">
        <w:t xml:space="preserve"> této</w:t>
      </w:r>
      <w:r w:rsidR="00E6122C">
        <w:t xml:space="preserve"> </w:t>
      </w:r>
      <w:r w:rsidR="00B067C8">
        <w:t>Smlouv</w:t>
      </w:r>
      <w:r w:rsidRPr="006E74C8">
        <w:t>y.</w:t>
      </w:r>
    </w:p>
    <w:p w14:paraId="4FE5BEA6" w14:textId="0F956E33" w:rsidR="00BE12E8" w:rsidRPr="0028467E" w:rsidRDefault="00D85EED" w:rsidP="00C82249">
      <w:pPr>
        <w:numPr>
          <w:ilvl w:val="0"/>
          <w:numId w:val="10"/>
        </w:numPr>
        <w:spacing w:after="120" w:line="240" w:lineRule="auto"/>
        <w:jc w:val="both"/>
      </w:pPr>
      <w:r w:rsidRPr="0028467E">
        <w:t>Předmět koupě s</w:t>
      </w:r>
      <w:r w:rsidR="00BE12E8" w:rsidRPr="0028467E">
        <w:t xml:space="preserve">e považuje za </w:t>
      </w:r>
      <w:r w:rsidRPr="0028467E">
        <w:t xml:space="preserve">předaný </w:t>
      </w:r>
      <w:r w:rsidR="00BE12E8" w:rsidRPr="0028467E">
        <w:t xml:space="preserve">dnem protokolárního předání </w:t>
      </w:r>
      <w:r w:rsidR="00984F5A" w:rsidRPr="0028467E">
        <w:t>Prodávajícím</w:t>
      </w:r>
      <w:r w:rsidR="00A743BF" w:rsidRPr="0028467E">
        <w:t xml:space="preserve"> </w:t>
      </w:r>
      <w:r w:rsidR="00923C21" w:rsidRPr="0028467E">
        <w:t>Kupující</w:t>
      </w:r>
      <w:r w:rsidRPr="0028467E">
        <w:t xml:space="preserve">mu </w:t>
      </w:r>
      <w:r w:rsidR="00A743BF" w:rsidRPr="0028467E">
        <w:t>a</w:t>
      </w:r>
      <w:r w:rsidR="00BE12E8" w:rsidRPr="0028467E">
        <w:t xml:space="preserve"> jeho převzetí </w:t>
      </w:r>
      <w:r w:rsidR="00984F5A" w:rsidRPr="0028467E">
        <w:t>Kupujícím</w:t>
      </w:r>
      <w:r w:rsidR="00BE12E8" w:rsidRPr="0028467E">
        <w:t xml:space="preserve">. Součástí </w:t>
      </w:r>
      <w:r w:rsidRPr="0028467E">
        <w:t xml:space="preserve">předání a zprovoznění předmětu koupě </w:t>
      </w:r>
      <w:r w:rsidR="00BE12E8" w:rsidRPr="0028467E">
        <w:t>je prov</w:t>
      </w:r>
      <w:r w:rsidR="005319DB" w:rsidRPr="0028467E">
        <w:t>edení</w:t>
      </w:r>
      <w:r w:rsidR="00D95D8C" w:rsidRPr="0028467E">
        <w:t xml:space="preserve"> </w:t>
      </w:r>
      <w:r w:rsidR="00BE12E8" w:rsidRPr="0028467E">
        <w:t xml:space="preserve">všech </w:t>
      </w:r>
      <w:r w:rsidR="00D95D8C" w:rsidRPr="0028467E">
        <w:t xml:space="preserve">potřebných </w:t>
      </w:r>
      <w:r w:rsidR="00E6122C" w:rsidRPr="0028467E">
        <w:t>testů a ověř</w:t>
      </w:r>
      <w:r w:rsidR="00D95D8C" w:rsidRPr="0028467E">
        <w:t xml:space="preserve">ování </w:t>
      </w:r>
      <w:r w:rsidR="00E6122C" w:rsidRPr="0028467E">
        <w:t>funkčnosti</w:t>
      </w:r>
      <w:r w:rsidRPr="0028467E">
        <w:t xml:space="preserve"> předmětu koupě</w:t>
      </w:r>
      <w:r w:rsidR="00A93CDF" w:rsidRPr="0028467E">
        <w:t>.</w:t>
      </w:r>
      <w:r w:rsidR="00E6122C" w:rsidRPr="0028467E">
        <w:t xml:space="preserve"> </w:t>
      </w:r>
    </w:p>
    <w:p w14:paraId="6FCDE144" w14:textId="7390190B" w:rsidR="00613308" w:rsidRPr="00AE3D97" w:rsidRDefault="0088513B" w:rsidP="00C82249">
      <w:pPr>
        <w:pStyle w:val="Odstavecseseznamem"/>
        <w:numPr>
          <w:ilvl w:val="0"/>
          <w:numId w:val="10"/>
        </w:numPr>
        <w:spacing w:before="0" w:after="120"/>
        <w:contextualSpacing w:val="0"/>
        <w:rPr>
          <w:sz w:val="22"/>
          <w:szCs w:val="22"/>
        </w:rPr>
      </w:pPr>
      <w:r w:rsidRPr="00AE3D97">
        <w:rPr>
          <w:sz w:val="22"/>
          <w:szCs w:val="22"/>
        </w:rPr>
        <w:t xml:space="preserve">Protokolárním předáním </w:t>
      </w:r>
      <w:r w:rsidR="00380D3B" w:rsidRPr="00AE3D97">
        <w:rPr>
          <w:sz w:val="22"/>
          <w:szCs w:val="22"/>
        </w:rPr>
        <w:t xml:space="preserve">předmětu koupě </w:t>
      </w:r>
      <w:r w:rsidRPr="00AE3D97">
        <w:rPr>
          <w:sz w:val="22"/>
          <w:szCs w:val="22"/>
        </w:rPr>
        <w:t>se rozumí</w:t>
      </w:r>
      <w:r w:rsidR="00613308" w:rsidRPr="00AE3D97">
        <w:rPr>
          <w:sz w:val="22"/>
          <w:szCs w:val="22"/>
        </w:rPr>
        <w:t>:</w:t>
      </w:r>
    </w:p>
    <w:p w14:paraId="19F9A1C4" w14:textId="5867400E" w:rsidR="00C95320" w:rsidRPr="00AE3D97" w:rsidRDefault="00C95320" w:rsidP="00C82249">
      <w:pPr>
        <w:pStyle w:val="Odstavecseseznamem"/>
        <w:numPr>
          <w:ilvl w:val="0"/>
          <w:numId w:val="15"/>
        </w:numPr>
        <w:rPr>
          <w:sz w:val="22"/>
          <w:szCs w:val="22"/>
        </w:rPr>
      </w:pPr>
      <w:r w:rsidRPr="00AE3D97">
        <w:rPr>
          <w:b/>
          <w:sz w:val="22"/>
          <w:szCs w:val="22"/>
        </w:rPr>
        <w:t>akceptace</w:t>
      </w:r>
      <w:r w:rsidRPr="00AE3D97">
        <w:rPr>
          <w:sz w:val="22"/>
          <w:szCs w:val="22"/>
        </w:rPr>
        <w:t xml:space="preserve"> předmětu koupě a</w:t>
      </w:r>
    </w:p>
    <w:p w14:paraId="1B3B3B37" w14:textId="0AAE349D" w:rsidR="00467117" w:rsidRPr="00AE3D97" w:rsidRDefault="0088513B" w:rsidP="00C82249">
      <w:pPr>
        <w:pStyle w:val="Odstavecseseznamem"/>
        <w:numPr>
          <w:ilvl w:val="0"/>
          <w:numId w:val="15"/>
        </w:numPr>
        <w:rPr>
          <w:sz w:val="22"/>
          <w:szCs w:val="22"/>
        </w:rPr>
      </w:pPr>
      <w:r w:rsidRPr="00AE3D97">
        <w:rPr>
          <w:sz w:val="22"/>
          <w:szCs w:val="22"/>
        </w:rPr>
        <w:t>stvrzen</w:t>
      </w:r>
      <w:r w:rsidR="00613308" w:rsidRPr="00AE3D97">
        <w:rPr>
          <w:sz w:val="22"/>
          <w:szCs w:val="22"/>
        </w:rPr>
        <w:t>í</w:t>
      </w:r>
      <w:r w:rsidRPr="00AE3D97">
        <w:rPr>
          <w:sz w:val="22"/>
          <w:szCs w:val="22"/>
        </w:rPr>
        <w:t xml:space="preserve"> převzetí </w:t>
      </w:r>
      <w:r w:rsidR="00C95320" w:rsidRPr="00AE3D97">
        <w:rPr>
          <w:sz w:val="22"/>
          <w:szCs w:val="22"/>
        </w:rPr>
        <w:t xml:space="preserve">předmětu koupě </w:t>
      </w:r>
      <w:r w:rsidR="00C95320" w:rsidRPr="00AE3D97">
        <w:rPr>
          <w:b/>
          <w:sz w:val="22"/>
          <w:szCs w:val="22"/>
        </w:rPr>
        <w:t xml:space="preserve">dodacím listem </w:t>
      </w:r>
      <w:r w:rsidR="00782E47" w:rsidRPr="00AE3D97">
        <w:rPr>
          <w:sz w:val="22"/>
          <w:szCs w:val="22"/>
        </w:rPr>
        <w:t>podepsaným oběma Smluvními stranami</w:t>
      </w:r>
      <w:r w:rsidRPr="00AE3D97">
        <w:rPr>
          <w:sz w:val="22"/>
          <w:szCs w:val="22"/>
        </w:rPr>
        <w:t xml:space="preserve">. </w:t>
      </w:r>
    </w:p>
    <w:p w14:paraId="5825197D" w14:textId="77777777" w:rsidR="00E940FB" w:rsidRPr="00AE3D97" w:rsidRDefault="00E940FB" w:rsidP="00E940FB">
      <w:pPr>
        <w:pStyle w:val="Odstavecseseznamem"/>
        <w:ind w:left="1068"/>
        <w:rPr>
          <w:sz w:val="22"/>
          <w:szCs w:val="22"/>
        </w:rPr>
      </w:pPr>
    </w:p>
    <w:p w14:paraId="105F9077" w14:textId="26E4C507" w:rsidR="00467117" w:rsidRPr="00AE3D97" w:rsidRDefault="00C95320" w:rsidP="00C82249">
      <w:pPr>
        <w:pStyle w:val="Odstavecseseznamem"/>
        <w:numPr>
          <w:ilvl w:val="0"/>
          <w:numId w:val="10"/>
        </w:numPr>
        <w:spacing w:before="0" w:after="120"/>
        <w:contextualSpacing w:val="0"/>
        <w:rPr>
          <w:sz w:val="22"/>
          <w:szCs w:val="22"/>
        </w:rPr>
      </w:pPr>
      <w:r w:rsidRPr="00AE3D97">
        <w:rPr>
          <w:sz w:val="22"/>
          <w:szCs w:val="22"/>
        </w:rPr>
        <w:t xml:space="preserve">Dodací list </w:t>
      </w:r>
      <w:r w:rsidR="00AA7B64" w:rsidRPr="00AE3D97">
        <w:rPr>
          <w:sz w:val="22"/>
          <w:szCs w:val="22"/>
        </w:rPr>
        <w:t xml:space="preserve">připravuje a </w:t>
      </w:r>
      <w:r w:rsidR="00467117" w:rsidRPr="00AE3D97">
        <w:rPr>
          <w:sz w:val="22"/>
          <w:szCs w:val="22"/>
        </w:rPr>
        <w:t xml:space="preserve">předkládá </w:t>
      </w:r>
      <w:r w:rsidR="00D85EED" w:rsidRPr="00AE3D97">
        <w:rPr>
          <w:sz w:val="22"/>
          <w:szCs w:val="22"/>
        </w:rPr>
        <w:t>Prodávající</w:t>
      </w:r>
      <w:r w:rsidR="00467117" w:rsidRPr="00AE3D97">
        <w:rPr>
          <w:sz w:val="22"/>
          <w:szCs w:val="22"/>
        </w:rPr>
        <w:t>.</w:t>
      </w:r>
    </w:p>
    <w:p w14:paraId="79ABA675" w14:textId="093B4CA7" w:rsidR="00BE12E8" w:rsidRPr="00AE3D97" w:rsidRDefault="00923C21" w:rsidP="004552C3">
      <w:pPr>
        <w:pStyle w:val="Odstavecseseznamem"/>
        <w:numPr>
          <w:ilvl w:val="0"/>
          <w:numId w:val="10"/>
        </w:numPr>
        <w:spacing w:before="0" w:after="120" w:line="240" w:lineRule="auto"/>
        <w:contextualSpacing w:val="0"/>
        <w:rPr>
          <w:sz w:val="22"/>
          <w:szCs w:val="22"/>
        </w:rPr>
      </w:pPr>
      <w:r w:rsidRPr="00AE3D97">
        <w:rPr>
          <w:sz w:val="22"/>
          <w:szCs w:val="22"/>
        </w:rPr>
        <w:lastRenderedPageBreak/>
        <w:t>Kupující</w:t>
      </w:r>
      <w:r w:rsidR="00BE12E8" w:rsidRPr="00AE3D97">
        <w:rPr>
          <w:sz w:val="22"/>
          <w:szCs w:val="22"/>
        </w:rPr>
        <w:t xml:space="preserve"> </w:t>
      </w:r>
      <w:r w:rsidR="00C95320" w:rsidRPr="00AE3D97">
        <w:rPr>
          <w:sz w:val="22"/>
          <w:szCs w:val="22"/>
        </w:rPr>
        <w:t>předmět koupě</w:t>
      </w:r>
      <w:r w:rsidR="009B1090" w:rsidRPr="00AE3D97">
        <w:rPr>
          <w:sz w:val="22"/>
          <w:szCs w:val="22"/>
        </w:rPr>
        <w:t xml:space="preserve"> nebo jeho dílčí část</w:t>
      </w:r>
      <w:r w:rsidR="00C95320" w:rsidRPr="00AE3D97">
        <w:rPr>
          <w:sz w:val="22"/>
          <w:szCs w:val="22"/>
        </w:rPr>
        <w:t xml:space="preserve"> </w:t>
      </w:r>
      <w:r w:rsidR="00BE12E8" w:rsidRPr="00AE3D97">
        <w:rPr>
          <w:sz w:val="22"/>
          <w:szCs w:val="22"/>
        </w:rPr>
        <w:t>nepřevezme, p</w:t>
      </w:r>
      <w:r w:rsidR="00613308" w:rsidRPr="00AE3D97">
        <w:rPr>
          <w:sz w:val="22"/>
          <w:szCs w:val="22"/>
        </w:rPr>
        <w:t>okud má</w:t>
      </w:r>
      <w:r w:rsidR="00BE12E8" w:rsidRPr="00AE3D97">
        <w:rPr>
          <w:sz w:val="22"/>
          <w:szCs w:val="22"/>
        </w:rPr>
        <w:t xml:space="preserve"> </w:t>
      </w:r>
      <w:r w:rsidR="00C95320" w:rsidRPr="00AE3D97">
        <w:rPr>
          <w:sz w:val="22"/>
          <w:szCs w:val="22"/>
        </w:rPr>
        <w:t>předmět koupě</w:t>
      </w:r>
      <w:r w:rsidR="009B1090" w:rsidRPr="00AE3D97">
        <w:rPr>
          <w:sz w:val="22"/>
          <w:szCs w:val="22"/>
        </w:rPr>
        <w:t xml:space="preserve"> nebo jeho dílčí část </w:t>
      </w:r>
      <w:r w:rsidR="00D95D8C" w:rsidRPr="00AE3D97">
        <w:rPr>
          <w:sz w:val="22"/>
          <w:szCs w:val="22"/>
        </w:rPr>
        <w:t>vady</w:t>
      </w:r>
      <w:r w:rsidR="00613308" w:rsidRPr="00AE3D97">
        <w:rPr>
          <w:sz w:val="22"/>
          <w:szCs w:val="22"/>
        </w:rPr>
        <w:t xml:space="preserve"> bránící užití</w:t>
      </w:r>
      <w:r w:rsidR="009B1090" w:rsidRPr="00AE3D97">
        <w:rPr>
          <w:sz w:val="22"/>
          <w:szCs w:val="22"/>
        </w:rPr>
        <w:t xml:space="preserve"> předmětu koupě nebo jinak nesplňuje podmínky této Smlouvy.</w:t>
      </w:r>
      <w:r w:rsidR="00BE12E8" w:rsidRPr="00AE3D97">
        <w:rPr>
          <w:sz w:val="22"/>
          <w:szCs w:val="22"/>
        </w:rPr>
        <w:t xml:space="preserve"> O odmítnutí bude sepsán oběma </w:t>
      </w:r>
      <w:r w:rsidR="009B1090" w:rsidRPr="00AE3D97">
        <w:rPr>
          <w:sz w:val="22"/>
          <w:szCs w:val="22"/>
        </w:rPr>
        <w:t xml:space="preserve">Smluvními </w:t>
      </w:r>
      <w:r w:rsidR="00BE12E8" w:rsidRPr="00AE3D97">
        <w:rPr>
          <w:sz w:val="22"/>
          <w:szCs w:val="22"/>
        </w:rPr>
        <w:t xml:space="preserve">stranami zápis, který bude obsahovat specifikaci vytýkaných vad a vyjádření obou </w:t>
      </w:r>
      <w:r w:rsidR="009B1090" w:rsidRPr="00AE3D97">
        <w:rPr>
          <w:sz w:val="22"/>
          <w:szCs w:val="22"/>
        </w:rPr>
        <w:t>S</w:t>
      </w:r>
      <w:r w:rsidR="00BE12E8" w:rsidRPr="00AE3D97">
        <w:rPr>
          <w:sz w:val="22"/>
          <w:szCs w:val="22"/>
        </w:rPr>
        <w:t xml:space="preserve">mluvních stran. </w:t>
      </w:r>
    </w:p>
    <w:p w14:paraId="63065E4C" w14:textId="6B41959C" w:rsidR="000778E9" w:rsidRPr="00AE3D97" w:rsidRDefault="000778E9" w:rsidP="004552C3">
      <w:pPr>
        <w:pStyle w:val="Odstavecseseznamem"/>
        <w:numPr>
          <w:ilvl w:val="0"/>
          <w:numId w:val="10"/>
        </w:numPr>
        <w:spacing w:before="0" w:after="120" w:line="240" w:lineRule="auto"/>
        <w:contextualSpacing w:val="0"/>
        <w:rPr>
          <w:strike/>
          <w:sz w:val="22"/>
          <w:szCs w:val="22"/>
        </w:rPr>
      </w:pPr>
      <w:r w:rsidRPr="00AE3D97">
        <w:rPr>
          <w:sz w:val="22"/>
          <w:szCs w:val="22"/>
        </w:rPr>
        <w:t xml:space="preserve">Okamžikem protokolárního převzetí </w:t>
      </w:r>
      <w:r w:rsidR="009B1090" w:rsidRPr="00AE3D97">
        <w:rPr>
          <w:sz w:val="22"/>
          <w:szCs w:val="22"/>
        </w:rPr>
        <w:t>předmětu koupě</w:t>
      </w:r>
      <w:r w:rsidRPr="00AE3D97">
        <w:rPr>
          <w:sz w:val="22"/>
          <w:szCs w:val="22"/>
        </w:rPr>
        <w:t xml:space="preserve"> přechází na </w:t>
      </w:r>
      <w:r w:rsidR="00923C21" w:rsidRPr="00AE3D97">
        <w:rPr>
          <w:sz w:val="22"/>
          <w:szCs w:val="22"/>
        </w:rPr>
        <w:t>Kupující</w:t>
      </w:r>
      <w:r w:rsidR="009B1090" w:rsidRPr="00AE3D97">
        <w:rPr>
          <w:sz w:val="22"/>
          <w:szCs w:val="22"/>
        </w:rPr>
        <w:t>ho</w:t>
      </w:r>
      <w:r w:rsidRPr="00AE3D97">
        <w:rPr>
          <w:sz w:val="22"/>
          <w:szCs w:val="22"/>
        </w:rPr>
        <w:t xml:space="preserve"> právo k</w:t>
      </w:r>
      <w:r w:rsidR="00414996" w:rsidRPr="00AE3D97">
        <w:rPr>
          <w:sz w:val="22"/>
          <w:szCs w:val="22"/>
        </w:rPr>
        <w:t xml:space="preserve"> užití </w:t>
      </w:r>
      <w:r w:rsidRPr="00AE3D97">
        <w:rPr>
          <w:sz w:val="22"/>
          <w:szCs w:val="22"/>
        </w:rPr>
        <w:t xml:space="preserve">poskytnutých softwarových licencí a nebezpečí škody na předmětu </w:t>
      </w:r>
      <w:r w:rsidR="009B1090" w:rsidRPr="00AE3D97">
        <w:rPr>
          <w:sz w:val="22"/>
          <w:szCs w:val="22"/>
        </w:rPr>
        <w:t>koupě</w:t>
      </w:r>
      <w:r w:rsidR="005319DB" w:rsidRPr="00AE3D97">
        <w:rPr>
          <w:sz w:val="22"/>
          <w:szCs w:val="22"/>
        </w:rPr>
        <w:t>.</w:t>
      </w:r>
    </w:p>
    <w:p w14:paraId="34AA6F2A" w14:textId="6D679815" w:rsidR="00BE12E8" w:rsidRPr="00217056" w:rsidRDefault="00217056"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Ochrana </w:t>
      </w:r>
      <w:r w:rsidR="00E46DF3">
        <w:rPr>
          <w:color w:val="2F5496" w:themeColor="accent1" w:themeShade="BF"/>
        </w:rPr>
        <w:t xml:space="preserve">osobních údajů a </w:t>
      </w:r>
      <w:r>
        <w:rPr>
          <w:color w:val="2F5496" w:themeColor="accent1" w:themeShade="BF"/>
        </w:rPr>
        <w:t>důvěrných informací</w:t>
      </w:r>
      <w:r w:rsidR="00E46DF3">
        <w:rPr>
          <w:color w:val="2F5496" w:themeColor="accent1" w:themeShade="BF"/>
        </w:rPr>
        <w:t xml:space="preserve"> </w:t>
      </w:r>
    </w:p>
    <w:p w14:paraId="30D6CF7C" w14:textId="3D81646F" w:rsidR="0080441F" w:rsidRPr="00F90E81" w:rsidRDefault="00923C21" w:rsidP="00C82249">
      <w:pPr>
        <w:numPr>
          <w:ilvl w:val="0"/>
          <w:numId w:val="13"/>
        </w:numPr>
        <w:spacing w:after="120" w:line="240" w:lineRule="auto"/>
        <w:jc w:val="both"/>
      </w:pPr>
      <w:bookmarkStart w:id="5" w:name="_Hlk509823135"/>
      <w:r w:rsidRPr="00F90E81">
        <w:t xml:space="preserve">Prodávající </w:t>
      </w:r>
      <w:r w:rsidR="00ED2BF5" w:rsidRPr="00F90E81">
        <w:t>se zavazuje při p</w:t>
      </w:r>
      <w:r w:rsidR="006E37FE" w:rsidRPr="00F90E81">
        <w:t xml:space="preserve">lnění této Smlouvy </w:t>
      </w:r>
      <w:r w:rsidR="00ED2BF5" w:rsidRPr="00F90E81">
        <w:t>postupovat v souladu s</w:t>
      </w:r>
      <w:r w:rsidR="0080441F" w:rsidRPr="00F90E81">
        <w:t> </w:t>
      </w:r>
      <w:r w:rsidR="00ED2BF5" w:rsidRPr="00F90E81">
        <w:t>požadavky</w:t>
      </w:r>
      <w:r w:rsidR="0080441F" w:rsidRPr="00F90E81">
        <w:t>:</w:t>
      </w:r>
    </w:p>
    <w:p w14:paraId="760EBBB9" w14:textId="3DC925C7" w:rsidR="0080441F"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F90E81">
        <w:rPr>
          <w:sz w:val="22"/>
          <w:szCs w:val="22"/>
        </w:rPr>
        <w:t>ně osobních údajů)</w:t>
      </w:r>
      <w:r w:rsidR="00937F9B" w:rsidRPr="00F90E81">
        <w:rPr>
          <w:sz w:val="22"/>
          <w:szCs w:val="22"/>
        </w:rPr>
        <w:t xml:space="preserve">, </w:t>
      </w:r>
      <w:r w:rsidR="00F90E81" w:rsidRPr="00F90E81">
        <w:rPr>
          <w:sz w:val="22"/>
          <w:szCs w:val="22"/>
        </w:rPr>
        <w:t xml:space="preserve">ve znění pozdějších předpisů </w:t>
      </w:r>
      <w:r w:rsidR="00D06F09" w:rsidRPr="00F90E81">
        <w:rPr>
          <w:sz w:val="22"/>
          <w:szCs w:val="22"/>
        </w:rPr>
        <w:t>(</w:t>
      </w:r>
      <w:r w:rsidR="002E746B" w:rsidRPr="00F90E81">
        <w:rPr>
          <w:sz w:val="22"/>
          <w:szCs w:val="22"/>
        </w:rPr>
        <w:t xml:space="preserve">dále </w:t>
      </w:r>
      <w:r w:rsidR="00D06F09" w:rsidRPr="00F90E81">
        <w:rPr>
          <w:sz w:val="22"/>
          <w:szCs w:val="22"/>
        </w:rPr>
        <w:t xml:space="preserve">jen </w:t>
      </w:r>
      <w:r w:rsidR="002E746B" w:rsidRPr="00F90E81">
        <w:rPr>
          <w:b/>
          <w:sz w:val="22"/>
          <w:szCs w:val="22"/>
        </w:rPr>
        <w:t>GDPR</w:t>
      </w:r>
      <w:r w:rsidR="00D06F09" w:rsidRPr="00F90E81">
        <w:rPr>
          <w:sz w:val="22"/>
          <w:szCs w:val="22"/>
        </w:rPr>
        <w:t>)</w:t>
      </w:r>
      <w:r w:rsidR="002E746B" w:rsidRPr="00F90E81">
        <w:rPr>
          <w:sz w:val="22"/>
          <w:szCs w:val="22"/>
        </w:rPr>
        <w:t>,</w:t>
      </w:r>
    </w:p>
    <w:p w14:paraId="58CB27DE" w14:textId="77777777" w:rsidR="00573608" w:rsidRDefault="00573608" w:rsidP="00573608">
      <w:pPr>
        <w:pStyle w:val="Odstavecseseznamem"/>
        <w:numPr>
          <w:ilvl w:val="0"/>
          <w:numId w:val="20"/>
        </w:numPr>
        <w:rPr>
          <w:sz w:val="22"/>
          <w:szCs w:val="22"/>
        </w:rPr>
      </w:pPr>
      <w:r w:rsidRPr="00573608">
        <w:rPr>
          <w:sz w:val="22"/>
          <w:szCs w:val="22"/>
        </w:rPr>
        <w:t>zákona č. 110/2019 Sb. o zpracování osobních údajů, ve znění pozdějších předpisů (dále jen Zákon o zpracování osobních údajů).</w:t>
      </w:r>
    </w:p>
    <w:p w14:paraId="3969A531" w14:textId="00F53F1C" w:rsidR="00520139" w:rsidRPr="00F90E81" w:rsidRDefault="00520139" w:rsidP="002E1392">
      <w:pPr>
        <w:pStyle w:val="Odstavecseseznamem"/>
        <w:spacing w:before="0" w:after="120" w:line="240" w:lineRule="auto"/>
        <w:ind w:left="765"/>
        <w:contextualSpacing w:val="0"/>
        <w:rPr>
          <w:sz w:val="22"/>
          <w:szCs w:val="22"/>
        </w:rPr>
      </w:pPr>
    </w:p>
    <w:p w14:paraId="6CA8A092" w14:textId="77777777" w:rsidR="00D06F09" w:rsidRPr="00F90E81" w:rsidRDefault="00ED2BF5" w:rsidP="00C82249">
      <w:pPr>
        <w:numPr>
          <w:ilvl w:val="0"/>
          <w:numId w:val="13"/>
        </w:numPr>
        <w:spacing w:after="120" w:line="240" w:lineRule="auto"/>
        <w:jc w:val="both"/>
      </w:pPr>
      <w:bookmarkStart w:id="6" w:name="_Hlk510509792"/>
      <w:r w:rsidRPr="00F90E81">
        <w:t xml:space="preserve">Za </w:t>
      </w:r>
      <w:r w:rsidR="00155CB2" w:rsidRPr="00F90E81">
        <w:rPr>
          <w:b/>
        </w:rPr>
        <w:t xml:space="preserve">důvěrné </w:t>
      </w:r>
      <w:r w:rsidRPr="00F90E81">
        <w:rPr>
          <w:b/>
        </w:rPr>
        <w:t>informace</w:t>
      </w:r>
      <w:r w:rsidRPr="00F90E81">
        <w:t xml:space="preserve"> se považují vždy</w:t>
      </w:r>
      <w:r w:rsidR="00D06F09" w:rsidRPr="00F90E81">
        <w:t>:</w:t>
      </w:r>
    </w:p>
    <w:p w14:paraId="736665B9" w14:textId="60189897" w:rsidR="00D72261" w:rsidRPr="00F90E81" w:rsidRDefault="00ED2BF5"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veškeré osobní údaje ve smyslu GDPR</w:t>
      </w:r>
      <w:r w:rsidR="00520139" w:rsidRPr="00F90E81">
        <w:rPr>
          <w:sz w:val="22"/>
          <w:szCs w:val="22"/>
        </w:rPr>
        <w:t xml:space="preserve"> a </w:t>
      </w:r>
      <w:r w:rsidR="00155CB2" w:rsidRPr="00F90E81">
        <w:rPr>
          <w:sz w:val="22"/>
          <w:szCs w:val="22"/>
        </w:rPr>
        <w:t>Z</w:t>
      </w:r>
      <w:r w:rsidR="00520139" w:rsidRPr="00F90E81">
        <w:rPr>
          <w:sz w:val="22"/>
          <w:szCs w:val="22"/>
        </w:rPr>
        <w:t xml:space="preserve">ákona </w:t>
      </w:r>
      <w:r w:rsidR="00155CB2" w:rsidRPr="00F90E81">
        <w:rPr>
          <w:sz w:val="22"/>
          <w:szCs w:val="22"/>
        </w:rPr>
        <w:t>o ochraně osobních údajů</w:t>
      </w:r>
      <w:r w:rsidR="00D06F09" w:rsidRPr="00F90E81">
        <w:rPr>
          <w:sz w:val="22"/>
          <w:szCs w:val="22"/>
        </w:rPr>
        <w:t>,</w:t>
      </w:r>
    </w:p>
    <w:p w14:paraId="3A595A3A" w14:textId="1CC336C8"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informace poskytnuté </w:t>
      </w:r>
      <w:r w:rsidR="006E37FE" w:rsidRPr="00F90E81">
        <w:rPr>
          <w:sz w:val="22"/>
          <w:szCs w:val="22"/>
        </w:rPr>
        <w:t>Kupujícím Prodávajícímu</w:t>
      </w:r>
      <w:r w:rsidRPr="00F90E81">
        <w:rPr>
          <w:sz w:val="22"/>
          <w:szCs w:val="22"/>
        </w:rPr>
        <w:t xml:space="preserve"> v souvislosti s touto Smlouv</w:t>
      </w:r>
      <w:r w:rsidR="00AB134D" w:rsidRPr="00F90E81">
        <w:rPr>
          <w:sz w:val="22"/>
          <w:szCs w:val="22"/>
        </w:rPr>
        <w:t>ou,</w:t>
      </w:r>
    </w:p>
    <w:p w14:paraId="10E72BD4" w14:textId="65E26F59"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informace, na které se vztahuje zákonem uložená pov</w:t>
      </w:r>
      <w:r w:rsidR="00AB134D" w:rsidRPr="00F90E81">
        <w:rPr>
          <w:sz w:val="22"/>
          <w:szCs w:val="22"/>
        </w:rPr>
        <w:t xml:space="preserve">innost mlčenlivosti </w:t>
      </w:r>
      <w:r w:rsidR="00923C21" w:rsidRPr="00F90E81">
        <w:rPr>
          <w:sz w:val="22"/>
          <w:szCs w:val="22"/>
        </w:rPr>
        <w:t>Kupující</w:t>
      </w:r>
      <w:r w:rsidR="006E37FE" w:rsidRPr="00F90E81">
        <w:rPr>
          <w:sz w:val="22"/>
          <w:szCs w:val="22"/>
        </w:rPr>
        <w:t>ho</w:t>
      </w:r>
      <w:r w:rsidR="00AB134D" w:rsidRPr="00F90E81">
        <w:rPr>
          <w:sz w:val="22"/>
          <w:szCs w:val="22"/>
        </w:rPr>
        <w:t>,</w:t>
      </w:r>
    </w:p>
    <w:p w14:paraId="39C1D31B" w14:textId="0A86EA60" w:rsidR="00D72261" w:rsidRPr="00F90E81" w:rsidRDefault="00D72261" w:rsidP="00C82249">
      <w:pPr>
        <w:pStyle w:val="Odstavecseseznamem"/>
        <w:numPr>
          <w:ilvl w:val="0"/>
          <w:numId w:val="20"/>
        </w:numPr>
        <w:spacing w:before="0" w:after="120" w:line="240" w:lineRule="auto"/>
        <w:ind w:left="765" w:hanging="357"/>
        <w:contextualSpacing w:val="0"/>
        <w:rPr>
          <w:sz w:val="22"/>
          <w:szCs w:val="22"/>
        </w:rPr>
      </w:pPr>
      <w:r w:rsidRPr="00F90E81">
        <w:rPr>
          <w:sz w:val="22"/>
          <w:szCs w:val="22"/>
        </w:rPr>
        <w:t xml:space="preserve">veškeré další informace, které budou </w:t>
      </w:r>
      <w:r w:rsidR="006E37FE" w:rsidRPr="00F90E81">
        <w:rPr>
          <w:sz w:val="22"/>
          <w:szCs w:val="22"/>
        </w:rPr>
        <w:t>Kupujícím či</w:t>
      </w:r>
      <w:r w:rsidRPr="00F90E81">
        <w:rPr>
          <w:sz w:val="22"/>
          <w:szCs w:val="22"/>
        </w:rPr>
        <w:t xml:space="preserve"> </w:t>
      </w:r>
      <w:r w:rsidR="00984F5A" w:rsidRPr="00F90E81">
        <w:rPr>
          <w:sz w:val="22"/>
          <w:szCs w:val="22"/>
        </w:rPr>
        <w:t>Prodávajícím</w:t>
      </w:r>
      <w:r w:rsidRPr="00F90E81">
        <w:rPr>
          <w:sz w:val="22"/>
          <w:szCs w:val="22"/>
        </w:rPr>
        <w:t xml:space="preserve"> označeny jako </w:t>
      </w:r>
      <w:r w:rsidR="00D06F09" w:rsidRPr="00F90E81">
        <w:rPr>
          <w:sz w:val="22"/>
          <w:szCs w:val="22"/>
        </w:rPr>
        <w:t>důvěrné</w:t>
      </w:r>
      <w:r w:rsidRPr="00F90E81">
        <w:rPr>
          <w:sz w:val="22"/>
          <w:szCs w:val="22"/>
        </w:rPr>
        <w:t xml:space="preserve"> ve smyslu ustanovení § 218 zákona č. 134/2016 Sb., ZZVZ.</w:t>
      </w:r>
    </w:p>
    <w:bookmarkEnd w:id="6"/>
    <w:p w14:paraId="00928D7D" w14:textId="69FDF141" w:rsidR="00D72261" w:rsidRPr="00F90E81" w:rsidRDefault="00923C21" w:rsidP="00C82249">
      <w:pPr>
        <w:numPr>
          <w:ilvl w:val="0"/>
          <w:numId w:val="13"/>
        </w:numPr>
        <w:spacing w:after="120" w:line="240" w:lineRule="auto"/>
        <w:jc w:val="both"/>
      </w:pPr>
      <w:r w:rsidRPr="00F90E81">
        <w:t xml:space="preserve">Prodávající </w:t>
      </w:r>
      <w:r w:rsidR="00D72261" w:rsidRPr="00F90E81">
        <w:t xml:space="preserve">je povinen důvěrné informace užít pouze </w:t>
      </w:r>
      <w:r w:rsidR="002E746B" w:rsidRPr="00F90E81">
        <w:t>z</w:t>
      </w:r>
      <w:r w:rsidR="00D72261" w:rsidRPr="00F90E81">
        <w:t>a účelem plnění této Smlouvy.</w:t>
      </w:r>
      <w:bookmarkStart w:id="7" w:name="_Ref338775738"/>
      <w:r w:rsidR="00D72261" w:rsidRPr="00F90E81">
        <w:t xml:space="preserve"> Jiná použití nejsou bez písemného svolení </w:t>
      </w:r>
      <w:r w:rsidRPr="00F90E81">
        <w:t>Kupující</w:t>
      </w:r>
      <w:r w:rsidR="006E37FE" w:rsidRPr="00F90E81">
        <w:t>ho</w:t>
      </w:r>
      <w:r w:rsidR="00D72261" w:rsidRPr="00F90E81">
        <w:t xml:space="preserve"> přípustná.</w:t>
      </w:r>
      <w:bookmarkEnd w:id="7"/>
      <w:r w:rsidR="00D72261" w:rsidRPr="00F90E81">
        <w:t xml:space="preserve"> </w:t>
      </w:r>
    </w:p>
    <w:p w14:paraId="3CE44F89" w14:textId="2F311BB3" w:rsidR="00D72261" w:rsidRPr="0080441F" w:rsidRDefault="00D72261" w:rsidP="00C82249">
      <w:pPr>
        <w:numPr>
          <w:ilvl w:val="0"/>
          <w:numId w:val="13"/>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0F59F3F6" w:rsidR="00ED2BF5" w:rsidRPr="00155CB2" w:rsidRDefault="00ED2BF5" w:rsidP="00C82249">
      <w:pPr>
        <w:numPr>
          <w:ilvl w:val="0"/>
          <w:numId w:val="13"/>
        </w:numPr>
        <w:spacing w:after="120" w:line="240" w:lineRule="auto"/>
        <w:jc w:val="both"/>
      </w:pPr>
      <w:r w:rsidRPr="00155CB2">
        <w:t xml:space="preserve">Shromažďovat a zpracovávat osobní údaje zaměstnanců </w:t>
      </w:r>
      <w:r w:rsidR="00923C21">
        <w:t>Kupující</w:t>
      </w:r>
      <w:r w:rsidR="006E37FE">
        <w:t>ho</w:t>
      </w:r>
      <w:r w:rsidRPr="00155CB2">
        <w:t xml:space="preserv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w:t>
      </w:r>
      <w:r w:rsidR="00923C21">
        <w:t xml:space="preserve">Prodávající </w:t>
      </w:r>
      <w:r w:rsidRPr="00155CB2">
        <w:t xml:space="preserve">je povinen zachovávat mlčenlivost o osobních údajích zaměstnanců </w:t>
      </w:r>
      <w:r w:rsidR="00923C21">
        <w:t>Kupující</w:t>
      </w:r>
      <w:r w:rsidR="006E37FE">
        <w:t>ho</w:t>
      </w:r>
      <w:r w:rsidRPr="00155CB2">
        <w:t xml:space="preserve"> a </w:t>
      </w:r>
      <w:r w:rsidR="00820273" w:rsidRPr="00155CB2">
        <w:t xml:space="preserve">jiných </w:t>
      </w:r>
      <w:r w:rsidRPr="00155CB2">
        <w:t xml:space="preserve">osob, se kterými bude v průběhu plnění této Smlouvy seznámen, není oprávněn je zpřístupňovat třetím osobám a rovněž není oprávněn je jakýmkoliv způsobem zveřejnit. </w:t>
      </w:r>
      <w:r w:rsidR="00923C21">
        <w:t xml:space="preserve">Prodávající </w:t>
      </w:r>
      <w:r w:rsidRPr="00155CB2">
        <w:t xml:space="preserve">je rovněž povinen zajistit ochranu osobních údajů zaměstnanců </w:t>
      </w:r>
      <w:r w:rsidR="00923C21">
        <w:t>Kupující</w:t>
      </w:r>
      <w:r w:rsidR="006E37FE">
        <w:t>ho</w:t>
      </w:r>
      <w:r w:rsidRPr="00155CB2">
        <w:t xml:space="preserve"> nebo </w:t>
      </w:r>
      <w:r w:rsidR="00DE3756" w:rsidRPr="00155CB2">
        <w:t>jiných o</w:t>
      </w:r>
      <w:r w:rsidRPr="00155CB2">
        <w:t xml:space="preserve">sob, s nimiž v průběhu provádění této smlouvy přijde do styku, aby se k těmto nemohly dostat neoprávněné subjekty, a to v rozsahu, který po </w:t>
      </w:r>
      <w:r w:rsidR="008D23CD">
        <w:t>Prodávajícímu</w:t>
      </w:r>
      <w:r w:rsidRPr="00155CB2">
        <w:t xml:space="preserve"> lze spravedlivě požadovat v rámci plnění této </w:t>
      </w:r>
      <w:r w:rsidR="00820273" w:rsidRPr="00155CB2">
        <w:t>S</w:t>
      </w:r>
      <w:r w:rsidRPr="00155CB2">
        <w:t xml:space="preserve">mlouvy. Uvedené platí i pro zaměstnance </w:t>
      </w:r>
      <w:r w:rsidR="00C65DF2">
        <w:t>Prodávajícího</w:t>
      </w:r>
      <w:r w:rsidRPr="00155CB2">
        <w:t xml:space="preserve">. </w:t>
      </w:r>
      <w:r w:rsidR="00923C21">
        <w:t>Kupující</w:t>
      </w:r>
      <w:r w:rsidRPr="00155CB2">
        <w:t xml:space="preserve"> se zavazuje zajistit, že </w:t>
      </w:r>
      <w:r w:rsidR="00923C21">
        <w:t xml:space="preserve">Prodávající </w:t>
      </w:r>
      <w:r w:rsidRPr="00155CB2">
        <w:t xml:space="preserve">přijde do styku s osobními údaji jeho zaměstnanců či </w:t>
      </w:r>
      <w:r w:rsidR="00DE3756" w:rsidRPr="00155CB2">
        <w:t>jiných</w:t>
      </w:r>
      <w:r w:rsidRPr="00155CB2">
        <w:t xml:space="preserve"> osob výhradně v nejmenším možném rozsahu, v jakém je to pro plnění této Smlouvy nezbytné.</w:t>
      </w:r>
    </w:p>
    <w:p w14:paraId="21AA2572" w14:textId="3972736C" w:rsidR="00BE12E8" w:rsidRPr="00A743BF" w:rsidRDefault="00923C21" w:rsidP="00C82249">
      <w:pPr>
        <w:numPr>
          <w:ilvl w:val="0"/>
          <w:numId w:val="13"/>
        </w:numPr>
        <w:spacing w:after="120" w:line="240" w:lineRule="auto"/>
        <w:jc w:val="both"/>
      </w:pPr>
      <w:r>
        <w:t xml:space="preserve">Prodávající </w:t>
      </w:r>
      <w:r w:rsidR="00BE12E8" w:rsidRPr="00A743BF">
        <w:t xml:space="preserve">se </w:t>
      </w:r>
      <w:r w:rsidR="00ED3EF3">
        <w:t>zavazuje, že jeho zaměstnanci</w:t>
      </w:r>
      <w:r w:rsidR="008D6115">
        <w:t>,</w:t>
      </w:r>
      <w:r w:rsidR="00892ED8" w:rsidRPr="00892ED8">
        <w:t xml:space="preserve"> </w:t>
      </w:r>
      <w:r w:rsidR="00892ED8" w:rsidRPr="00A53398">
        <w:t>poddodavatelé a zaměstnanci poddodavatelů</w:t>
      </w:r>
      <w:r w:rsidR="006E37FE">
        <w:t xml:space="preserve"> </w:t>
      </w:r>
      <w:r w:rsidR="00BE12E8" w:rsidRPr="00A743BF">
        <w:t>nebudou neoprávněně a mimo smluvní ujednání nakládat s</w:t>
      </w:r>
      <w:r w:rsidR="00DF0141">
        <w:t> </w:t>
      </w:r>
      <w:r w:rsidR="00BE12E8" w:rsidRPr="00A743BF">
        <w:t>osobními</w:t>
      </w:r>
      <w:r w:rsidR="00DF0141">
        <w:t xml:space="preserve"> </w:t>
      </w:r>
      <w:r w:rsidR="00BE12E8" w:rsidRPr="00A743BF">
        <w:t xml:space="preserve">údaji, se kterými přijdou v rámci plnění předmětu </w:t>
      </w:r>
      <w:r w:rsidR="00B067C8">
        <w:t>Smlouv</w:t>
      </w:r>
      <w:r w:rsidR="00BE12E8" w:rsidRPr="00A743BF">
        <w:t>y do styku, nebudou zcizovat a zpřístupňovat informace o činnosti, systému řízení a kontroly, které se vztahují k</w:t>
      </w:r>
      <w:r w:rsidR="00ED3EF3">
        <w:t> </w:t>
      </w:r>
      <w:r>
        <w:t>Kupujíc</w:t>
      </w:r>
      <w:r w:rsidR="006E37FE">
        <w:t>ímu</w:t>
      </w:r>
      <w:r w:rsidR="00ED3EF3">
        <w:t>, ani neumožní jejich zcizení či zpřístupnění</w:t>
      </w:r>
      <w:r w:rsidR="00BE12E8" w:rsidRPr="00A743BF">
        <w:t xml:space="preserve">. Stejně tak 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20C1773C" w:rsidR="00BE12E8" w:rsidRPr="00155CB2" w:rsidRDefault="00923C21" w:rsidP="00C82249">
      <w:pPr>
        <w:numPr>
          <w:ilvl w:val="0"/>
          <w:numId w:val="13"/>
        </w:numPr>
        <w:spacing w:after="120" w:line="240" w:lineRule="auto"/>
        <w:jc w:val="both"/>
      </w:pPr>
      <w:r>
        <w:t xml:space="preserve">Prodávající </w:t>
      </w:r>
      <w:r w:rsidR="00BE12E8" w:rsidRPr="00155CB2">
        <w:t xml:space="preserve">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3BB3CF6C" w:rsidR="00BE12E8" w:rsidRPr="00A743BF" w:rsidRDefault="00923C21" w:rsidP="00C82249">
      <w:pPr>
        <w:numPr>
          <w:ilvl w:val="0"/>
          <w:numId w:val="13"/>
        </w:numPr>
        <w:spacing w:after="120" w:line="240" w:lineRule="auto"/>
        <w:jc w:val="both"/>
      </w:pPr>
      <w:r>
        <w:lastRenderedPageBreak/>
        <w:t xml:space="preserve">Prodávající </w:t>
      </w:r>
      <w:r w:rsidR="00BE12E8" w:rsidRPr="00A743BF">
        <w:t xml:space="preserve">ani jeho zaměstnanci nesmí bez vědomí a prokazatelného souhlasu </w:t>
      </w:r>
      <w:r>
        <w:t>Kupující</w:t>
      </w:r>
      <w:r w:rsidR="006E37FE">
        <w:t>ho</w:t>
      </w:r>
      <w:r w:rsidR="00BE12E8" w:rsidRPr="00A743BF">
        <w:t xml:space="preserv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6CCB723E" w:rsidR="00BE12E8" w:rsidRPr="00A743BF" w:rsidRDefault="00BE12E8" w:rsidP="00C82249">
      <w:pPr>
        <w:numPr>
          <w:ilvl w:val="0"/>
          <w:numId w:val="13"/>
        </w:numPr>
        <w:spacing w:after="120" w:line="240" w:lineRule="auto"/>
        <w:jc w:val="both"/>
      </w:pPr>
      <w:r w:rsidRPr="00A743BF">
        <w:t>Povinnost poskytovat informace podle zákona</w:t>
      </w:r>
      <w:r w:rsidR="00B872C5">
        <w:t xml:space="preserve"> č. 106/1999 Sb., o svobodném </w:t>
      </w:r>
      <w:r w:rsidRPr="00A743BF">
        <w:t xml:space="preserve">přístupu k informacím, </w:t>
      </w:r>
      <w:r w:rsidR="00F90E81" w:rsidRPr="00D85F96">
        <w:t>v</w:t>
      </w:r>
      <w:r w:rsidR="00F90E81">
        <w:t>e znění pozdějších předpisů</w:t>
      </w:r>
      <w:r w:rsidRPr="00A743BF">
        <w:t>, není tímto ustanovením dotčena.</w:t>
      </w:r>
    </w:p>
    <w:p w14:paraId="5A469A5A" w14:textId="70FEE394" w:rsidR="00BE12E8" w:rsidRPr="00A743BF" w:rsidRDefault="00BE12E8" w:rsidP="00C82249">
      <w:pPr>
        <w:numPr>
          <w:ilvl w:val="0"/>
          <w:numId w:val="13"/>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62B2AB80" w:rsidR="00BE12E8" w:rsidRPr="00AE3D97" w:rsidRDefault="00BE12E8" w:rsidP="00C82249">
      <w:pPr>
        <w:pStyle w:val="Odstavecseseznamem"/>
        <w:numPr>
          <w:ilvl w:val="0"/>
          <w:numId w:val="15"/>
        </w:numPr>
        <w:rPr>
          <w:sz w:val="22"/>
          <w:szCs w:val="22"/>
        </w:rPr>
      </w:pPr>
      <w:r w:rsidRPr="00AE3D97">
        <w:rPr>
          <w:sz w:val="22"/>
          <w:szCs w:val="22"/>
        </w:rPr>
        <w:t xml:space="preserve">které jsou nebo se stanou všeobecně a veřejně přístupnými jinak, než porušením právních povinností ze strany </w:t>
      </w:r>
      <w:r w:rsidR="00C65DF2" w:rsidRPr="00AE3D97">
        <w:rPr>
          <w:sz w:val="22"/>
          <w:szCs w:val="22"/>
        </w:rPr>
        <w:t>Prodávajícího</w:t>
      </w:r>
      <w:r w:rsidR="006340B6" w:rsidRPr="00AE3D97">
        <w:rPr>
          <w:sz w:val="22"/>
          <w:szCs w:val="22"/>
        </w:rPr>
        <w:t>,</w:t>
      </w:r>
    </w:p>
    <w:p w14:paraId="43B9FFE4" w14:textId="157C045C" w:rsidR="00BE12E8" w:rsidRPr="00AE3D97" w:rsidRDefault="00BE12E8" w:rsidP="00C82249">
      <w:pPr>
        <w:pStyle w:val="Odstavecseseznamem"/>
        <w:numPr>
          <w:ilvl w:val="0"/>
          <w:numId w:val="15"/>
        </w:numPr>
        <w:rPr>
          <w:sz w:val="22"/>
          <w:szCs w:val="22"/>
        </w:rPr>
      </w:pPr>
      <w:r w:rsidRPr="00AE3D97">
        <w:rPr>
          <w:sz w:val="22"/>
          <w:szCs w:val="22"/>
        </w:rPr>
        <w:t xml:space="preserve">u nichž je </w:t>
      </w:r>
      <w:r w:rsidR="00923C21" w:rsidRPr="00AE3D97">
        <w:rPr>
          <w:sz w:val="22"/>
          <w:szCs w:val="22"/>
        </w:rPr>
        <w:t xml:space="preserve">Prodávající </w:t>
      </w:r>
      <w:r w:rsidRPr="00AE3D97">
        <w:rPr>
          <w:sz w:val="22"/>
          <w:szCs w:val="22"/>
        </w:rPr>
        <w:t xml:space="preserve">schopen prokázat, že mu byly známy a byly mu volně k dispozici ještě před přijetím těchto informací od </w:t>
      </w:r>
      <w:r w:rsidR="00923C21" w:rsidRPr="00AE3D97">
        <w:rPr>
          <w:sz w:val="22"/>
          <w:szCs w:val="22"/>
        </w:rPr>
        <w:t>Kupující</w:t>
      </w:r>
      <w:r w:rsidR="006340B6" w:rsidRPr="00AE3D97">
        <w:rPr>
          <w:sz w:val="22"/>
          <w:szCs w:val="22"/>
        </w:rPr>
        <w:t>ho,</w:t>
      </w:r>
    </w:p>
    <w:p w14:paraId="519A9C21" w14:textId="537592AF" w:rsidR="00BE12E8" w:rsidRPr="00AE3D97" w:rsidRDefault="00BE12E8" w:rsidP="00C82249">
      <w:pPr>
        <w:pStyle w:val="Odstavecseseznamem"/>
        <w:numPr>
          <w:ilvl w:val="0"/>
          <w:numId w:val="15"/>
        </w:numPr>
        <w:rPr>
          <w:sz w:val="22"/>
          <w:szCs w:val="22"/>
        </w:rPr>
      </w:pPr>
      <w:r w:rsidRPr="00AE3D97">
        <w:rPr>
          <w:sz w:val="22"/>
          <w:szCs w:val="22"/>
        </w:rPr>
        <w:t xml:space="preserve">které budou </w:t>
      </w:r>
      <w:r w:rsidR="008D23CD" w:rsidRPr="00AE3D97">
        <w:rPr>
          <w:sz w:val="22"/>
          <w:szCs w:val="22"/>
        </w:rPr>
        <w:t>Prodávajícímu</w:t>
      </w:r>
      <w:r w:rsidRPr="00AE3D97">
        <w:rPr>
          <w:sz w:val="22"/>
          <w:szCs w:val="22"/>
        </w:rPr>
        <w:t xml:space="preserve"> po uzavření této </w:t>
      </w:r>
      <w:r w:rsidR="00B067C8" w:rsidRPr="00AE3D97">
        <w:rPr>
          <w:sz w:val="22"/>
          <w:szCs w:val="22"/>
        </w:rPr>
        <w:t>Smlouv</w:t>
      </w:r>
      <w:r w:rsidRPr="00AE3D97">
        <w:rPr>
          <w:sz w:val="22"/>
          <w:szCs w:val="22"/>
        </w:rPr>
        <w:t>y sděleny bez povinnosti mlčenlivosti třetí stranou, jež rovněž nen</w:t>
      </w:r>
      <w:r w:rsidR="006340B6" w:rsidRPr="00AE3D97">
        <w:rPr>
          <w:sz w:val="22"/>
          <w:szCs w:val="22"/>
        </w:rPr>
        <w:t>í ve vztahu k nim nijak vázána,</w:t>
      </w:r>
    </w:p>
    <w:p w14:paraId="106B39A1" w14:textId="7BE3BE87" w:rsidR="00B260FE" w:rsidRPr="00AE3D97" w:rsidRDefault="00BE12E8" w:rsidP="00862216">
      <w:pPr>
        <w:pStyle w:val="Odstavecseseznamem"/>
        <w:numPr>
          <w:ilvl w:val="0"/>
          <w:numId w:val="15"/>
        </w:numPr>
        <w:spacing w:after="120" w:line="240" w:lineRule="auto"/>
        <w:rPr>
          <w:sz w:val="22"/>
          <w:szCs w:val="22"/>
        </w:rPr>
      </w:pPr>
      <w:r w:rsidRPr="00AE3D97">
        <w:rPr>
          <w:sz w:val="22"/>
          <w:szCs w:val="22"/>
        </w:rPr>
        <w:t>jejichž sdělení se vyžaduje ze zákona.</w:t>
      </w:r>
    </w:p>
    <w:p w14:paraId="2DD13544" w14:textId="5FD5BB21" w:rsidR="00B260FE" w:rsidRDefault="00B260FE" w:rsidP="003665DA">
      <w:pPr>
        <w:numPr>
          <w:ilvl w:val="0"/>
          <w:numId w:val="13"/>
        </w:numPr>
        <w:spacing w:after="120" w:line="240" w:lineRule="auto"/>
        <w:jc w:val="both"/>
      </w:pPr>
      <w:r>
        <w:t>Kupující</w:t>
      </w:r>
      <w:r w:rsidRPr="00A743BF">
        <w:t xml:space="preserve"> má právo provést kontrolu znalosti textu uvedeného v </w:t>
      </w:r>
      <w:r w:rsidRPr="00FD68CF">
        <w:t>tomto článku Smlouvy a rovněž</w:t>
      </w:r>
      <w:r w:rsidRPr="00A743BF">
        <w:t xml:space="preserve"> má právo odmítnout přístup k informacím a informačním zařízením zaměstnancům </w:t>
      </w:r>
      <w:r w:rsidR="003665DA">
        <w:t>prodávajícího</w:t>
      </w:r>
      <w:r w:rsidRPr="00A743BF">
        <w:t xml:space="preserve">, kteří neprokáží potřebné znalosti nebo jejichž chování bude v rozporu s předmětem této </w:t>
      </w:r>
      <w:r>
        <w:t>Smlouv</w:t>
      </w:r>
      <w:r w:rsidRPr="00A743BF">
        <w:t xml:space="preserve">y nebo obecně závazných právních předpisů, aniž by to </w:t>
      </w:r>
      <w:r w:rsidR="003665DA">
        <w:t>Prodávajícím</w:t>
      </w:r>
      <w:r w:rsidRPr="00A743BF">
        <w:t xml:space="preserve"> bylo považováno za porušení potřebné součinnosti ze strany </w:t>
      </w:r>
      <w:r w:rsidR="003665DA">
        <w:t>Kupujícího</w:t>
      </w:r>
      <w:r w:rsidRPr="00A743BF">
        <w:t>.</w:t>
      </w:r>
    </w:p>
    <w:p w14:paraId="33311ABA" w14:textId="1C8103C7" w:rsidR="00900D1A" w:rsidRDefault="00900D1A" w:rsidP="00C82249">
      <w:pPr>
        <w:numPr>
          <w:ilvl w:val="0"/>
          <w:numId w:val="13"/>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DC2159">
      <w:pPr>
        <w:pStyle w:val="Nadpis1"/>
        <w:keepLines w:val="0"/>
        <w:numPr>
          <w:ilvl w:val="0"/>
          <w:numId w:val="1"/>
        </w:numPr>
        <w:spacing w:before="360" w:after="120" w:line="240" w:lineRule="auto"/>
        <w:ind w:left="357" w:hanging="357"/>
        <w:jc w:val="center"/>
        <w:rPr>
          <w:color w:val="2F5496" w:themeColor="accent1" w:themeShade="BF"/>
        </w:rPr>
      </w:pPr>
      <w:bookmarkStart w:id="8" w:name="_Hlk510510390"/>
      <w:bookmarkEnd w:id="5"/>
      <w:r>
        <w:rPr>
          <w:color w:val="2F5496" w:themeColor="accent1" w:themeShade="BF"/>
        </w:rPr>
        <w:t xml:space="preserve"> </w:t>
      </w:r>
      <w:bookmarkStart w:id="9" w:name="_Hlk511034185"/>
      <w:r w:rsidRPr="00FD68CF">
        <w:rPr>
          <w:color w:val="2F5496" w:themeColor="accent1" w:themeShade="BF"/>
        </w:rPr>
        <w:t>Duševní vlastnictví a obchodní tajemství</w:t>
      </w:r>
    </w:p>
    <w:p w14:paraId="180DB571" w14:textId="6B8EF30F" w:rsidR="00702DCC" w:rsidRPr="00FD68CF" w:rsidRDefault="00702DCC" w:rsidP="00C82249">
      <w:pPr>
        <w:numPr>
          <w:ilvl w:val="0"/>
          <w:numId w:val="22"/>
        </w:numPr>
        <w:spacing w:after="60" w:line="240" w:lineRule="auto"/>
        <w:jc w:val="both"/>
      </w:pPr>
      <w:r w:rsidRPr="00FD68CF">
        <w:t xml:space="preserve">Všechny materiály, informace a data </w:t>
      </w:r>
      <w:r w:rsidR="00C65DF2">
        <w:t>Prodávajícího</w:t>
      </w:r>
      <w:r w:rsidRPr="00FD68CF">
        <w:t xml:space="preserve"> předané </w:t>
      </w:r>
      <w:r w:rsidR="00923C21">
        <w:t>Kupující</w:t>
      </w:r>
      <w:r w:rsidR="006340B6">
        <w:t>mu</w:t>
      </w:r>
      <w:r w:rsidRPr="00FD68CF">
        <w:t xml:space="preserve"> při plnění Smlouvy v jakékoliv formě, a dále koncepty, know-how, techniky, postupy atp. vztahující se k plnění Smlouvy, zůstávají ve vlastnictví </w:t>
      </w:r>
      <w:r w:rsidR="00C65DF2">
        <w:t>Prodávajícího</w:t>
      </w:r>
      <w:r w:rsidRPr="00FD68CF">
        <w:t xml:space="preserve"> a jsou obchodním tajemstvím </w:t>
      </w:r>
      <w:r w:rsidR="00C65DF2">
        <w:t>Prodávajícího</w:t>
      </w:r>
      <w:r w:rsidRPr="00FD68CF">
        <w:t xml:space="preserve"> ve smyslu ustanovení § 504 zákona č. 89/2012 Sb., občanského zákoníku, </w:t>
      </w:r>
      <w:r w:rsidR="00F90E81" w:rsidRPr="00D85F96">
        <w:t>v</w:t>
      </w:r>
      <w:r w:rsidR="00F90E81">
        <w:t>e znění pozdějších předpisů</w:t>
      </w:r>
      <w:r w:rsidRPr="00FD68CF">
        <w:t xml:space="preserve">, pokud nejsou třetím osobám běžně dostupné, a </w:t>
      </w:r>
      <w:r w:rsidR="00923C21">
        <w:t xml:space="preserve">Prodávající </w:t>
      </w:r>
      <w:r w:rsidRPr="00FD68CF">
        <w:t xml:space="preserve">má zájem na jejich utajení a ochraně. </w:t>
      </w:r>
    </w:p>
    <w:p w14:paraId="60F67F66" w14:textId="430E7519" w:rsidR="00702DCC" w:rsidRPr="00FD68CF" w:rsidRDefault="00923C21" w:rsidP="00C82249">
      <w:pPr>
        <w:numPr>
          <w:ilvl w:val="0"/>
          <w:numId w:val="22"/>
        </w:numPr>
        <w:spacing w:after="60" w:line="240" w:lineRule="auto"/>
        <w:jc w:val="both"/>
      </w:pPr>
      <w:r>
        <w:t>Kupující</w:t>
      </w:r>
      <w:r w:rsidR="00702DCC" w:rsidRPr="00FD68CF">
        <w:t xml:space="preserve"> je oprávněn k nevýhradnímu užívání materiálů, konceptů, know-how nebo technik </w:t>
      </w:r>
      <w:r w:rsidR="00C65DF2">
        <w:t>Prodávajícího</w:t>
      </w:r>
      <w:r w:rsidR="00702DCC" w:rsidRPr="00FD68CF">
        <w:t xml:space="preserve"> pro svou vlastní interní potřebu, pokud neporuší podmínky užívání sjednané touto Smlouvou.</w:t>
      </w:r>
    </w:p>
    <w:p w14:paraId="01CE3C33" w14:textId="4A0CBD41" w:rsidR="00702DCC" w:rsidRPr="00466624" w:rsidRDefault="00923C21" w:rsidP="00C82249">
      <w:pPr>
        <w:numPr>
          <w:ilvl w:val="0"/>
          <w:numId w:val="22"/>
        </w:numPr>
        <w:spacing w:after="60" w:line="240" w:lineRule="auto"/>
        <w:jc w:val="both"/>
      </w:pPr>
      <w:r>
        <w:t>Kupující</w:t>
      </w:r>
      <w:r w:rsidR="00702DCC" w:rsidRPr="00466624">
        <w:t xml:space="preserve"> není oprávněn umožnit jakékoliv další využití materiálů, konceptů, know-how nebo technik třetí osobě bez předchozího písemného souhlasu </w:t>
      </w:r>
      <w:r w:rsidR="00C65DF2">
        <w:t>Prodávajícího</w:t>
      </w:r>
      <w:r w:rsidR="00702DCC" w:rsidRPr="00466624">
        <w:t>.</w:t>
      </w:r>
    </w:p>
    <w:p w14:paraId="5FE830BD" w14:textId="590A6D8C" w:rsidR="00702DCC" w:rsidRPr="00466624" w:rsidRDefault="00923C21" w:rsidP="00C82249">
      <w:pPr>
        <w:numPr>
          <w:ilvl w:val="0"/>
          <w:numId w:val="22"/>
        </w:numPr>
        <w:spacing w:after="60" w:line="240" w:lineRule="auto"/>
        <w:jc w:val="both"/>
      </w:pPr>
      <w:r>
        <w:t>Kupující</w:t>
      </w:r>
      <w:r w:rsidR="00702DCC" w:rsidRPr="00466624">
        <w:t xml:space="preserve"> není oprávněn rozkódovávat nebo překládat jakékoliv postupy a/nebo techniky </w:t>
      </w:r>
      <w:r w:rsidR="00C65DF2">
        <w:t>Prodávajícího</w:t>
      </w:r>
      <w:r w:rsidR="00702DCC" w:rsidRPr="00466624">
        <w:t xml:space="preserve">, pokud by takový postup nesloužil pouze jeho interní potřebě a nebyl činěn v souvislosti se zkvalitněním funkčnosti plnění dle Smlouvy. </w:t>
      </w:r>
      <w:r>
        <w:t>Kupující</w:t>
      </w:r>
      <w:r w:rsidR="00702DCC" w:rsidRPr="00466624">
        <w:t xml:space="preserve"> není oprávněn informace takto získané využít ke své obchodní činnosti nebo obchodní činnosti třetí osoby.</w:t>
      </w:r>
    </w:p>
    <w:p w14:paraId="0CD5579B" w14:textId="10FD8A7B" w:rsidR="00466624" w:rsidRDefault="00466624" w:rsidP="00C82249">
      <w:pPr>
        <w:numPr>
          <w:ilvl w:val="0"/>
          <w:numId w:val="22"/>
        </w:numPr>
        <w:spacing w:after="60" w:line="240" w:lineRule="auto"/>
        <w:jc w:val="both"/>
      </w:pPr>
      <w:r>
        <w:t xml:space="preserve">Povinnost mlčenlivosti může být porušena pouze </w:t>
      </w:r>
      <w:bookmarkStart w:id="10" w:name="_Hlk510776831"/>
      <w:r>
        <w:t>v zákonem stanovených případech.</w:t>
      </w:r>
    </w:p>
    <w:bookmarkEnd w:id="10"/>
    <w:p w14:paraId="7EC97262" w14:textId="77777777" w:rsidR="00702DCC" w:rsidRPr="00466624" w:rsidRDefault="00702DCC" w:rsidP="00C82249">
      <w:pPr>
        <w:numPr>
          <w:ilvl w:val="0"/>
          <w:numId w:val="22"/>
        </w:numPr>
        <w:spacing w:after="60" w:line="240" w:lineRule="auto"/>
        <w:jc w:val="both"/>
      </w:pPr>
      <w:r w:rsidRPr="00466624">
        <w:t>Smluvní strany se zavazují dodržovat povinnosti dle tohoto článku Smlouvy i po ukončení účinnosti Smlouvy.</w:t>
      </w:r>
    </w:p>
    <w:p w14:paraId="0C4FCF2B" w14:textId="67426762" w:rsidR="00BE12E8" w:rsidRPr="00DD7985" w:rsidRDefault="001B09E1" w:rsidP="00DC2159">
      <w:pPr>
        <w:pStyle w:val="Nadpis1"/>
        <w:keepLines w:val="0"/>
        <w:numPr>
          <w:ilvl w:val="0"/>
          <w:numId w:val="1"/>
        </w:numPr>
        <w:spacing w:before="360" w:after="120" w:line="240" w:lineRule="auto"/>
        <w:ind w:left="357" w:hanging="357"/>
        <w:jc w:val="center"/>
        <w:rPr>
          <w:color w:val="2F5496" w:themeColor="accent1" w:themeShade="BF"/>
        </w:rPr>
      </w:pPr>
      <w:bookmarkStart w:id="11" w:name="_Hlk511034349"/>
      <w:bookmarkEnd w:id="8"/>
      <w:bookmarkEnd w:id="9"/>
      <w:r>
        <w:rPr>
          <w:color w:val="2F5496" w:themeColor="accent1" w:themeShade="BF"/>
        </w:rPr>
        <w:t xml:space="preserve"> </w:t>
      </w:r>
      <w:r w:rsidR="00BE12E8" w:rsidRPr="00DD7985">
        <w:rPr>
          <w:color w:val="2F5496" w:themeColor="accent1" w:themeShade="BF"/>
        </w:rPr>
        <w:t>Smluvní pokuty</w:t>
      </w:r>
    </w:p>
    <w:p w14:paraId="592D6B0D" w14:textId="466EBB03" w:rsidR="00382B79" w:rsidRPr="0058593F" w:rsidRDefault="002C7A70" w:rsidP="00C82249">
      <w:pPr>
        <w:numPr>
          <w:ilvl w:val="0"/>
          <w:numId w:val="14"/>
        </w:numPr>
        <w:spacing w:after="120" w:line="240" w:lineRule="auto"/>
        <w:jc w:val="both"/>
      </w:pPr>
      <w:bookmarkStart w:id="12" w:name="_Hlk510513707"/>
      <w:r w:rsidRPr="0058593F">
        <w:t xml:space="preserve">V případě prodlení </w:t>
      </w:r>
      <w:r w:rsidR="00C65DF2">
        <w:t>Prodávajícího</w:t>
      </w:r>
      <w:r w:rsidR="00BE12E8" w:rsidRPr="0058593F">
        <w:t xml:space="preserve"> s předáním jakékoliv části</w:t>
      </w:r>
      <w:r w:rsidR="00B0084F" w:rsidRPr="0058593F">
        <w:t xml:space="preserve"> </w:t>
      </w:r>
      <w:r w:rsidR="00587EF1">
        <w:t>předmětu koupě</w:t>
      </w:r>
      <w:r w:rsidRPr="0058593F">
        <w:t xml:space="preserve"> nebo s odstraněním vad specifikovaných v</w:t>
      </w:r>
      <w:r w:rsidR="00587EF1">
        <w:t xml:space="preserve"> rámci akceptačních procedur </w:t>
      </w:r>
      <w:r w:rsidRPr="0058593F">
        <w:t>dle</w:t>
      </w:r>
      <w:r w:rsidR="00B60988">
        <w:t xml:space="preserve"> článku</w:t>
      </w:r>
      <w:r w:rsidRPr="0058593F">
        <w:t xml:space="preserve"> 8 této Smlouvy oproti sjednané lhůtě, je</w:t>
      </w:r>
      <w:r w:rsidR="00BE12E8" w:rsidRPr="0058593F">
        <w:t xml:space="preserve"> </w:t>
      </w:r>
      <w:r w:rsidR="00AE3D97">
        <w:t xml:space="preserve">Kupující oprávněn požadovat na </w:t>
      </w:r>
      <w:r w:rsidR="00923C21">
        <w:t>Prodávající</w:t>
      </w:r>
      <w:r w:rsidR="00AE3D97">
        <w:t>m</w:t>
      </w:r>
      <w:r w:rsidR="00923C21">
        <w:t xml:space="preserve"> </w:t>
      </w:r>
      <w:r w:rsidR="00BE12E8" w:rsidRPr="0058593F">
        <w:t>smluvní pokutu ve výši 0,5</w:t>
      </w:r>
      <w:r w:rsidR="00C06770" w:rsidRPr="0058593F">
        <w:t xml:space="preserve"> </w:t>
      </w:r>
      <w:r w:rsidR="00BE12E8" w:rsidRPr="0058593F">
        <w:t>% z celkové</w:t>
      </w:r>
      <w:r w:rsidR="002048FB" w:rsidRPr="0058593F">
        <w:t xml:space="preserve"> sjednané</w:t>
      </w:r>
      <w:r w:rsidR="0056154C">
        <w:t xml:space="preserve"> Kupní</w:t>
      </w:r>
      <w:r w:rsidR="002048FB" w:rsidRPr="0058593F">
        <w:t xml:space="preserve"> ceny </w:t>
      </w:r>
      <w:r w:rsidR="0056154C">
        <w:t>bez</w:t>
      </w:r>
      <w:r w:rsidR="002048FB" w:rsidRPr="0058593F">
        <w:t xml:space="preserve"> DPH</w:t>
      </w:r>
      <w:r w:rsidR="00BE12E8" w:rsidRPr="0058593F">
        <w:t xml:space="preserve"> za každý i započatý den prodlení. </w:t>
      </w:r>
    </w:p>
    <w:p w14:paraId="6A9A7061" w14:textId="68DDBAD1" w:rsidR="00BE12E8" w:rsidRDefault="00DD7985" w:rsidP="00C82249">
      <w:pPr>
        <w:numPr>
          <w:ilvl w:val="0"/>
          <w:numId w:val="14"/>
        </w:numPr>
        <w:spacing w:after="120" w:line="240" w:lineRule="auto"/>
        <w:jc w:val="both"/>
      </w:pPr>
      <w:bookmarkStart w:id="13" w:name="_Hlk510511352"/>
      <w:bookmarkEnd w:id="12"/>
      <w:r w:rsidRPr="00312DC5">
        <w:lastRenderedPageBreak/>
        <w:t>V</w:t>
      </w:r>
      <w:r w:rsidR="00BE12E8" w:rsidRPr="00312DC5">
        <w:t xml:space="preserve"> případě prodlení </w:t>
      </w:r>
      <w:r w:rsidR="00923C21">
        <w:t>Kupující</w:t>
      </w:r>
      <w:r w:rsidR="00587EF1">
        <w:t>ho</w:t>
      </w:r>
      <w:r w:rsidR="00BE12E8" w:rsidRPr="00312DC5">
        <w:t xml:space="preserve"> s </w:t>
      </w:r>
      <w:bookmarkStart w:id="14" w:name="_Hlk510511131"/>
      <w:r w:rsidR="009E3B75">
        <w:t>úhradou jakéhokoliv peněžitého plnění dle této Smlouvy, je</w:t>
      </w:r>
      <w:r w:rsidR="00BE12E8" w:rsidRPr="00312DC5">
        <w:t xml:space="preserve"> </w:t>
      </w:r>
      <w:r w:rsidR="004552C3">
        <w:t xml:space="preserve">Prodávající oprávněn požadovat na </w:t>
      </w:r>
      <w:r w:rsidR="00923C21">
        <w:t>Kupující</w:t>
      </w:r>
      <w:r w:rsidR="004552C3">
        <w:t>m</w:t>
      </w:r>
      <w:r w:rsidR="00BE12E8" w:rsidRPr="00312DC5">
        <w:t xml:space="preserve"> úrok z prodlení</w:t>
      </w:r>
      <w:bookmarkEnd w:id="14"/>
      <w:r w:rsidR="00BE12E8" w:rsidRPr="00312DC5">
        <w:t xml:space="preserve"> ve výši 0,05</w:t>
      </w:r>
      <w:r w:rsidR="00C06770" w:rsidRPr="00312DC5">
        <w:t xml:space="preserve"> </w:t>
      </w:r>
      <w:r w:rsidR="00BE12E8" w:rsidRPr="00312DC5">
        <w:t xml:space="preserve">% z dlužné částky </w:t>
      </w:r>
      <w:bookmarkStart w:id="15" w:name="_Hlk510507603"/>
      <w:r w:rsidR="00BE12E8" w:rsidRPr="00312DC5">
        <w:t xml:space="preserve">za </w:t>
      </w:r>
      <w:r w:rsidR="002048FB" w:rsidRPr="00312DC5">
        <w:t xml:space="preserve">každý i započatý den </w:t>
      </w:r>
      <w:r w:rsidR="00BE12E8" w:rsidRPr="00312DC5">
        <w:t>prodlení</w:t>
      </w:r>
      <w:bookmarkEnd w:id="15"/>
      <w:r w:rsidR="008376F5">
        <w:t xml:space="preserve">. Obě Smluvní strany </w:t>
      </w:r>
      <w:r w:rsidR="008376F5" w:rsidRPr="008A4528">
        <w:t xml:space="preserve">sjednávají, že takto upravený úrok z prodlení je přiměřený. </w:t>
      </w:r>
    </w:p>
    <w:p w14:paraId="4E084808" w14:textId="670DA6EE" w:rsidR="00BE12E8" w:rsidRPr="00D460F7" w:rsidRDefault="00BE12E8" w:rsidP="00C82249">
      <w:pPr>
        <w:numPr>
          <w:ilvl w:val="0"/>
          <w:numId w:val="14"/>
        </w:numPr>
        <w:spacing w:after="120" w:line="240" w:lineRule="auto"/>
        <w:jc w:val="both"/>
      </w:pPr>
      <w:bookmarkStart w:id="16" w:name="_Hlk510511764"/>
      <w:bookmarkEnd w:id="13"/>
      <w:r w:rsidRPr="0058593F">
        <w:t xml:space="preserve">V případě, že </w:t>
      </w:r>
      <w:r w:rsidR="00923C21">
        <w:t xml:space="preserve">Prodávající </w:t>
      </w:r>
      <w:r w:rsidRPr="0058593F">
        <w:t xml:space="preserve">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923C21">
        <w:t xml:space="preserve">Prodávající </w:t>
      </w:r>
      <w:r w:rsidRPr="0058593F">
        <w:t>v rozporu s</w:t>
      </w:r>
      <w:r w:rsidR="007E4B2D">
        <w:t> </w:t>
      </w:r>
      <w:r w:rsidR="00B60988">
        <w:t>článk</w:t>
      </w:r>
      <w:r w:rsidR="007E4B2D">
        <w:t xml:space="preserve">em </w:t>
      </w:r>
      <w:r w:rsidR="00964802">
        <w:t xml:space="preserve">9 </w:t>
      </w:r>
      <w:r w:rsidR="00B067C8" w:rsidRPr="0058593F">
        <w:t>této Smlouv</w:t>
      </w:r>
      <w:r w:rsidRPr="0058593F">
        <w:t xml:space="preserve">y </w:t>
      </w:r>
      <w:bookmarkStart w:id="17" w:name="_Hlk510507005"/>
      <w:r w:rsidRPr="0058593F">
        <w:t xml:space="preserve">poruší </w:t>
      </w:r>
      <w:r w:rsidR="008952A1" w:rsidRPr="0058593F">
        <w:t>Zákon</w:t>
      </w:r>
      <w:r w:rsidRPr="0058593F">
        <w:t xml:space="preserve"> o ochraně osobních údajů a</w:t>
      </w:r>
      <w:r w:rsidR="008952A1" w:rsidRPr="0058593F">
        <w:t>nebo ustanovení GDPR</w:t>
      </w:r>
      <w:r w:rsidRPr="0058593F">
        <w:t xml:space="preserve"> </w:t>
      </w:r>
      <w:bookmarkEnd w:id="17"/>
      <w:r w:rsidRPr="0058593F">
        <w:t xml:space="preserve">bude povinen zaplatit </w:t>
      </w:r>
      <w:r w:rsidR="00923C21">
        <w:t>Kupující</w:t>
      </w:r>
      <w:r w:rsidR="00587EF1">
        <w:t>mu</w:t>
      </w:r>
      <w:r w:rsidRPr="0058593F">
        <w:t xml:space="preserve"> smluvní pokutu ve </w:t>
      </w:r>
      <w:r w:rsidRPr="00D460F7">
        <w:t>výši 100</w:t>
      </w:r>
      <w:r w:rsidR="00937F9B" w:rsidRPr="00D460F7">
        <w:t xml:space="preserve"> </w:t>
      </w:r>
      <w:r w:rsidRPr="00D460F7">
        <w:t>000 Kč za každé takové porušení</w:t>
      </w:r>
    </w:p>
    <w:bookmarkEnd w:id="16"/>
    <w:p w14:paraId="2EC02C21" w14:textId="22B396C1" w:rsidR="00BE12E8" w:rsidRPr="008A4528" w:rsidRDefault="00BE12E8" w:rsidP="00C82249">
      <w:pPr>
        <w:numPr>
          <w:ilvl w:val="0"/>
          <w:numId w:val="14"/>
        </w:numPr>
        <w:spacing w:after="120" w:line="240" w:lineRule="auto"/>
        <w:jc w:val="both"/>
      </w:pPr>
      <w:r w:rsidRPr="008A4528">
        <w:t xml:space="preserve">Při odstoupení </w:t>
      </w:r>
      <w:r w:rsidR="00923C21">
        <w:t>Kupující</w:t>
      </w:r>
      <w:r w:rsidR="00587EF1">
        <w:t>ho</w:t>
      </w:r>
      <w:r w:rsidRPr="008A4528">
        <w:t xml:space="preserve"> od </w:t>
      </w:r>
      <w:r w:rsidR="00B067C8" w:rsidRPr="008A4528">
        <w:t>Smlouv</w:t>
      </w:r>
      <w:r w:rsidRPr="008A4528">
        <w:t xml:space="preserve">y pro její podstatné porušení </w:t>
      </w:r>
      <w:r w:rsidR="00984F5A">
        <w:t>Prodávajícím</w:t>
      </w:r>
      <w:r w:rsidRPr="008A4528">
        <w:t xml:space="preserve"> podle</w:t>
      </w:r>
      <w:r w:rsidR="00B60988">
        <w:t xml:space="preserve"> článku</w:t>
      </w:r>
      <w:r w:rsidR="00DC1937">
        <w:t xml:space="preserve"> 1</w:t>
      </w:r>
      <w:r w:rsidR="000F0A30">
        <w:t>2</w:t>
      </w:r>
      <w:r w:rsidR="00DC1937">
        <w:t xml:space="preserve">, </w:t>
      </w:r>
      <w:r w:rsidR="00B067C8" w:rsidRPr="008A4528">
        <w:t xml:space="preserve">odst. </w:t>
      </w:r>
      <w:r w:rsidR="00DC1937">
        <w:t>2</w:t>
      </w:r>
      <w:r w:rsidR="00DC1937" w:rsidRPr="008A4528">
        <w:t>, této</w:t>
      </w:r>
      <w:r w:rsidR="00B067C8" w:rsidRPr="008A4528">
        <w:t xml:space="preserve"> Smlouvy</w:t>
      </w:r>
      <w:r w:rsidRPr="008A4528">
        <w:t xml:space="preserve"> uplatní </w:t>
      </w:r>
      <w:r w:rsidR="00923C21">
        <w:t>Kupující</w:t>
      </w:r>
      <w:r w:rsidRPr="008A4528">
        <w:t xml:space="preserve"> za toto porušení vůči </w:t>
      </w:r>
      <w:r w:rsidR="008D23CD">
        <w:t>Prodávajícímu</w:t>
      </w:r>
      <w:r w:rsidRPr="008A4528">
        <w:t xml:space="preserve"> smluvní pokutu ve výši </w:t>
      </w:r>
      <w:r w:rsidR="004B5527">
        <w:t>2</w:t>
      </w:r>
      <w:r w:rsidRPr="005D46CF">
        <w:t>0</w:t>
      </w:r>
      <w:r w:rsidR="00C06770" w:rsidRPr="005D46CF">
        <w:t xml:space="preserve"> </w:t>
      </w:r>
      <w:r w:rsidRPr="005D46CF">
        <w:t>%</w:t>
      </w:r>
      <w:r w:rsidRPr="008A4528">
        <w:t xml:space="preserve"> z celkové sjedn</w:t>
      </w:r>
      <w:r w:rsidR="00B067C8" w:rsidRPr="008A4528">
        <w:t xml:space="preserve">ané </w:t>
      </w:r>
      <w:r w:rsidR="00B5653B">
        <w:t xml:space="preserve">Kupní </w:t>
      </w:r>
      <w:r w:rsidR="00380D3B">
        <w:t>ceny</w:t>
      </w:r>
      <w:r w:rsidRPr="008A4528">
        <w:t xml:space="preserve"> </w:t>
      </w:r>
      <w:r w:rsidR="0058593F">
        <w:t>bez</w:t>
      </w:r>
      <w:r w:rsidRPr="008A4528">
        <w:t xml:space="preserve"> DPH.</w:t>
      </w:r>
    </w:p>
    <w:p w14:paraId="05977847" w14:textId="7127FD54" w:rsidR="00BE12E8" w:rsidRPr="00DC1937" w:rsidRDefault="00BE12E8" w:rsidP="00C82249">
      <w:pPr>
        <w:numPr>
          <w:ilvl w:val="0"/>
          <w:numId w:val="14"/>
        </w:numPr>
        <w:spacing w:after="120" w:line="240" w:lineRule="auto"/>
        <w:jc w:val="both"/>
      </w:pPr>
      <w:bookmarkStart w:id="18" w:name="_Hlk510778545"/>
      <w:r w:rsidRPr="00DC1937">
        <w:t>Smluvní pokuty stanovené dle tohoto článku jsou splatné do 30 dnů ode dne doručení výzvy oprávněné strany k zaplacení smluvní pokuty povinné smluvní straně.</w:t>
      </w:r>
    </w:p>
    <w:p w14:paraId="43C33C5E" w14:textId="77777777" w:rsidR="00DF0DA2" w:rsidRPr="00DC1937" w:rsidRDefault="00DF0DA2" w:rsidP="00C82249">
      <w:pPr>
        <w:numPr>
          <w:ilvl w:val="0"/>
          <w:numId w:val="14"/>
        </w:numPr>
        <w:spacing w:after="120" w:line="240" w:lineRule="auto"/>
        <w:jc w:val="both"/>
      </w:pPr>
      <w:bookmarkStart w:id="19" w:name="_Hlk510778708"/>
      <w:bookmarkEnd w:id="18"/>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4E31DC73" w:rsidR="00BE12E8" w:rsidRPr="00DC1937" w:rsidRDefault="00BE12E8" w:rsidP="00C82249">
      <w:pPr>
        <w:numPr>
          <w:ilvl w:val="0"/>
          <w:numId w:val="14"/>
        </w:numPr>
        <w:spacing w:after="120" w:line="240" w:lineRule="auto"/>
        <w:jc w:val="both"/>
      </w:pPr>
      <w:bookmarkStart w:id="20" w:name="_Hlk510778694"/>
      <w:bookmarkEnd w:id="19"/>
      <w:r w:rsidRPr="00DC1937">
        <w:t xml:space="preserve">Oprávněnost nároku na smluvní pokutu není podmíněna žádnými formálními úkony ze strany </w:t>
      </w:r>
      <w:r w:rsidR="00923C21">
        <w:t>Kupující</w:t>
      </w:r>
      <w:r w:rsidR="00DF6593">
        <w:t>ho</w:t>
      </w:r>
      <w:r w:rsidRPr="00DC1937">
        <w:t>.</w:t>
      </w:r>
    </w:p>
    <w:p w14:paraId="06261DA7" w14:textId="18AB0BD2" w:rsidR="00DC1937" w:rsidRPr="0056154C" w:rsidRDefault="00D917A1" w:rsidP="00C82249">
      <w:pPr>
        <w:numPr>
          <w:ilvl w:val="0"/>
          <w:numId w:val="14"/>
        </w:numPr>
        <w:spacing w:after="120" w:line="240" w:lineRule="auto"/>
        <w:jc w:val="both"/>
      </w:pPr>
      <w:bookmarkStart w:id="21" w:name="_Hlk509488369"/>
      <w:bookmarkEnd w:id="20"/>
      <w:r w:rsidRPr="0056154C">
        <w:t xml:space="preserve">V případě porušení povinností daných </w:t>
      </w:r>
      <w:r w:rsidR="008D23CD" w:rsidRPr="0056154C">
        <w:t>Prodávajícímu</w:t>
      </w:r>
      <w:r w:rsidRPr="0056154C">
        <w:t xml:space="preserve"> touto Smlouvou má </w:t>
      </w:r>
      <w:r w:rsidR="00923C21" w:rsidRPr="0056154C">
        <w:t>Kupující</w:t>
      </w:r>
      <w:r w:rsidRPr="0056154C">
        <w:t xml:space="preserve"> nárok, aniž by tím omezil svá ostatní práva vyplývající z této Smlouvy, včetně práva na náhradu škody, vůči </w:t>
      </w:r>
      <w:r w:rsidR="008D23CD" w:rsidRPr="0056154C">
        <w:t>Prodávajícímu</w:t>
      </w:r>
      <w:r w:rsidRPr="0056154C">
        <w:t xml:space="preserve"> uplatnit a </w:t>
      </w:r>
      <w:r w:rsidR="00923C21" w:rsidRPr="0056154C">
        <w:t xml:space="preserve">Prodávající </w:t>
      </w:r>
      <w:r w:rsidRPr="0056154C">
        <w:t>má povinnost zaplatit smluvní pokutu.</w:t>
      </w:r>
      <w:r w:rsidR="00DC1937" w:rsidRPr="0056154C">
        <w:t xml:space="preserve"> </w:t>
      </w:r>
    </w:p>
    <w:p w14:paraId="0BF0182E" w14:textId="567191AC" w:rsidR="00605F50" w:rsidRPr="00DC1937" w:rsidRDefault="00DC1937" w:rsidP="00605F50">
      <w:pPr>
        <w:numPr>
          <w:ilvl w:val="0"/>
          <w:numId w:val="14"/>
        </w:numPr>
        <w:spacing w:after="120" w:line="240" w:lineRule="auto"/>
        <w:jc w:val="both"/>
      </w:pPr>
      <w:bookmarkStart w:id="22" w:name="_Hlk510778681"/>
      <w:r w:rsidRPr="00DC1937">
        <w:t>Smluvní pokuty podle této Smlouvy si smluvní strany sjednávají jako ujednání na samotné Smlouvě nezávislá pro případ, že jejich smluvní vztah z nějakého důvodu zanikne před řádným dokončením a předáním</w:t>
      </w:r>
      <w:r w:rsidR="00380D3B">
        <w:t xml:space="preserve"> předmětu koupě</w:t>
      </w:r>
      <w:r w:rsidRPr="00DC1937">
        <w:t xml:space="preserve"> (např. dohodou nebo odstoupením). To znamená, že zůstane zachováno právo </w:t>
      </w:r>
      <w:r w:rsidR="00923C21">
        <w:t>Kupující</w:t>
      </w:r>
      <w:r w:rsidR="00DF6593">
        <w:t>ho</w:t>
      </w:r>
      <w:r w:rsidRPr="00DC1937">
        <w:t xml:space="preserve"> uplatňovat po </w:t>
      </w:r>
      <w:r w:rsidR="008D23CD">
        <w:t>Prodávajícím</w:t>
      </w:r>
      <w:r w:rsidRPr="00DC1937">
        <w:t xml:space="preserve"> smluvní pokuty, na něž mu vznikl nárok po dobu platnosti Smlouvy.</w:t>
      </w:r>
    </w:p>
    <w:p w14:paraId="7AFE90D7" w14:textId="06593F50" w:rsidR="00BE12E8" w:rsidRPr="00DD7985" w:rsidRDefault="00AB134D" w:rsidP="00DC2159">
      <w:pPr>
        <w:pStyle w:val="Nadpis1"/>
        <w:keepLines w:val="0"/>
        <w:numPr>
          <w:ilvl w:val="0"/>
          <w:numId w:val="1"/>
        </w:numPr>
        <w:spacing w:before="360" w:after="120" w:line="240" w:lineRule="auto"/>
        <w:ind w:left="357" w:hanging="357"/>
        <w:jc w:val="center"/>
        <w:rPr>
          <w:color w:val="2F5496" w:themeColor="accent1" w:themeShade="BF"/>
        </w:rPr>
      </w:pPr>
      <w:bookmarkStart w:id="23" w:name="_Hlk511034553"/>
      <w:bookmarkEnd w:id="11"/>
      <w:bookmarkEnd w:id="21"/>
      <w:bookmarkEnd w:id="22"/>
      <w:r>
        <w:rPr>
          <w:color w:val="2F5496" w:themeColor="accent1" w:themeShade="BF"/>
        </w:rPr>
        <w:t xml:space="preserve"> </w:t>
      </w:r>
      <w:r w:rsidR="00BE12E8" w:rsidRPr="00DD7985">
        <w:rPr>
          <w:color w:val="2F5496" w:themeColor="accent1" w:themeShade="BF"/>
        </w:rPr>
        <w:t>Zánik závazků</w:t>
      </w:r>
    </w:p>
    <w:p w14:paraId="13077162" w14:textId="396C47BA" w:rsidR="00BE12E8" w:rsidRPr="00F90E81" w:rsidRDefault="00BE12E8" w:rsidP="00C82249">
      <w:pPr>
        <w:numPr>
          <w:ilvl w:val="0"/>
          <w:numId w:val="16"/>
        </w:numPr>
        <w:spacing w:after="120" w:line="240" w:lineRule="auto"/>
        <w:jc w:val="both"/>
      </w:pPr>
      <w:bookmarkStart w:id="24" w:name="_Hlk510778903"/>
      <w:r w:rsidRPr="00F90E81">
        <w:t>Smluvní strany se dohodly, že závazek ze smluvního vztahu zaniká v těchto případech:</w:t>
      </w:r>
    </w:p>
    <w:bookmarkEnd w:id="24"/>
    <w:p w14:paraId="1F957806" w14:textId="17EA22E4" w:rsidR="00BE12E8" w:rsidRPr="00F90E81" w:rsidRDefault="00BE12E8" w:rsidP="00C82249">
      <w:pPr>
        <w:pStyle w:val="Odstavecseseznamem"/>
        <w:numPr>
          <w:ilvl w:val="0"/>
          <w:numId w:val="15"/>
        </w:numPr>
        <w:rPr>
          <w:sz w:val="22"/>
          <w:szCs w:val="22"/>
        </w:rPr>
      </w:pPr>
      <w:r w:rsidRPr="00F90E81">
        <w:rPr>
          <w:sz w:val="22"/>
          <w:szCs w:val="22"/>
        </w:rPr>
        <w:t>spln</w:t>
      </w:r>
      <w:r w:rsidR="004E483F" w:rsidRPr="00F90E81">
        <w:rPr>
          <w:sz w:val="22"/>
          <w:szCs w:val="22"/>
        </w:rPr>
        <w:t>ěním všech závazků řádně a včas,</w:t>
      </w:r>
    </w:p>
    <w:p w14:paraId="1B214A33" w14:textId="1031F368" w:rsidR="002043AC" w:rsidRPr="00F90E81" w:rsidRDefault="00BC0CBB" w:rsidP="00C82249">
      <w:pPr>
        <w:pStyle w:val="Odrazka1zacislem"/>
        <w:numPr>
          <w:ilvl w:val="0"/>
          <w:numId w:val="23"/>
        </w:numPr>
        <w:rPr>
          <w:rFonts w:asciiTheme="minorHAnsi" w:hAnsiTheme="minorHAnsi"/>
          <w:sz w:val="22"/>
          <w:szCs w:val="22"/>
        </w:rPr>
      </w:pPr>
      <w:bookmarkStart w:id="25" w:name="_Hlk510519133"/>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927725" w:rsidRPr="00F90E81">
        <w:rPr>
          <w:rFonts w:asciiTheme="minorHAnsi" w:hAnsiTheme="minorHAnsi"/>
          <w:sz w:val="22"/>
          <w:szCs w:val="22"/>
        </w:rPr>
        <w:t>ho</w:t>
      </w:r>
      <w:r w:rsidR="00E6136C" w:rsidRPr="00F90E81">
        <w:rPr>
          <w:rFonts w:asciiTheme="minorHAnsi" w:hAnsiTheme="minorHAnsi"/>
          <w:sz w:val="22"/>
          <w:szCs w:val="22"/>
        </w:rPr>
        <w:t xml:space="preserve"> </w:t>
      </w:r>
      <w:r w:rsidRPr="00F90E81">
        <w:rPr>
          <w:rFonts w:asciiTheme="minorHAnsi" w:hAnsiTheme="minorHAnsi"/>
          <w:sz w:val="22"/>
          <w:szCs w:val="22"/>
        </w:rPr>
        <w:t xml:space="preserve">od Smlouvy </w:t>
      </w:r>
      <w:r w:rsidRPr="00F90E81">
        <w:rPr>
          <w:rFonts w:asciiTheme="minorHAnsi" w:eastAsia="Times New Roman" w:hAnsiTheme="minorHAnsi" w:cs="Arial"/>
          <w:sz w:val="22"/>
          <w:szCs w:val="22"/>
          <w:lang w:eastAsia="cs-CZ"/>
        </w:rPr>
        <w:t xml:space="preserve">z důvodu </w:t>
      </w:r>
      <w:r w:rsidRPr="00F90E81">
        <w:rPr>
          <w:rFonts w:asciiTheme="minorHAnsi" w:hAnsiTheme="minorHAnsi"/>
          <w:sz w:val="22"/>
          <w:szCs w:val="22"/>
        </w:rPr>
        <w:t>podstatného porušování smluvních povinností</w:t>
      </w:r>
      <w:r w:rsidR="002B3816" w:rsidRPr="00F90E81">
        <w:rPr>
          <w:rFonts w:asciiTheme="minorHAnsi" w:hAnsiTheme="minorHAnsi"/>
          <w:sz w:val="22"/>
          <w:szCs w:val="22"/>
        </w:rPr>
        <w:t xml:space="preserve"> a závazků</w:t>
      </w:r>
      <w:r w:rsidRPr="00F90E81">
        <w:rPr>
          <w:rFonts w:asciiTheme="minorHAnsi" w:hAnsiTheme="minorHAnsi"/>
          <w:sz w:val="22"/>
          <w:szCs w:val="22"/>
        </w:rPr>
        <w:t xml:space="preserve"> </w:t>
      </w:r>
      <w:r w:rsidR="00984F5A" w:rsidRPr="00F90E81">
        <w:rPr>
          <w:rFonts w:asciiTheme="minorHAnsi" w:hAnsiTheme="minorHAnsi"/>
          <w:sz w:val="22"/>
          <w:szCs w:val="22"/>
        </w:rPr>
        <w:t>Prodávajícím</w:t>
      </w:r>
      <w:r w:rsidRPr="00F90E81">
        <w:rPr>
          <w:rFonts w:asciiTheme="minorHAnsi" w:hAnsiTheme="minorHAnsi"/>
          <w:sz w:val="22"/>
          <w:szCs w:val="22"/>
        </w:rPr>
        <w:t xml:space="preserve"> </w:t>
      </w:r>
      <w:bookmarkStart w:id="26" w:name="_Hlk510517802"/>
      <w:r w:rsidRPr="00F90E81">
        <w:rPr>
          <w:rFonts w:asciiTheme="minorHAnsi" w:hAnsiTheme="minorHAnsi"/>
          <w:sz w:val="22"/>
          <w:szCs w:val="22"/>
        </w:rPr>
        <w:t xml:space="preserve">dle odst. </w:t>
      </w:r>
      <w:r w:rsidR="00E6136C" w:rsidRPr="00F90E81">
        <w:rPr>
          <w:rFonts w:asciiTheme="minorHAnsi" w:hAnsiTheme="minorHAnsi"/>
          <w:sz w:val="22"/>
          <w:szCs w:val="22"/>
        </w:rPr>
        <w:t>2</w:t>
      </w:r>
      <w:r w:rsidRPr="00F90E81">
        <w:rPr>
          <w:rFonts w:asciiTheme="minorHAnsi" w:hAnsiTheme="minorHAnsi"/>
          <w:sz w:val="22"/>
          <w:szCs w:val="22"/>
        </w:rPr>
        <w:t xml:space="preserve"> tohoto článku,</w:t>
      </w:r>
      <w:r w:rsidR="002B3816" w:rsidRPr="00F90E81">
        <w:rPr>
          <w:rFonts w:asciiTheme="minorHAnsi" w:hAnsiTheme="minorHAnsi"/>
          <w:sz w:val="22"/>
          <w:szCs w:val="22"/>
        </w:rPr>
        <w:t xml:space="preserve"> </w:t>
      </w:r>
      <w:bookmarkStart w:id="27" w:name="_Hlk510519190"/>
      <w:bookmarkEnd w:id="25"/>
    </w:p>
    <w:bookmarkEnd w:id="27"/>
    <w:p w14:paraId="23A4581B" w14:textId="756F63DB"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odstoupením </w:t>
      </w:r>
      <w:r w:rsidR="00923C21" w:rsidRPr="00F90E81">
        <w:rPr>
          <w:rFonts w:asciiTheme="minorHAnsi" w:hAnsiTheme="minorHAnsi"/>
          <w:sz w:val="22"/>
          <w:szCs w:val="22"/>
        </w:rPr>
        <w:t>Kupující</w:t>
      </w:r>
      <w:r w:rsidR="00F90499" w:rsidRPr="00F90E81">
        <w:rPr>
          <w:rFonts w:asciiTheme="minorHAnsi" w:hAnsiTheme="minorHAnsi"/>
          <w:sz w:val="22"/>
          <w:szCs w:val="22"/>
        </w:rPr>
        <w:t>ho</w:t>
      </w:r>
      <w:r w:rsidRPr="00F90E81">
        <w:rPr>
          <w:rFonts w:asciiTheme="minorHAnsi" w:hAnsiTheme="minorHAnsi"/>
          <w:sz w:val="22"/>
          <w:szCs w:val="22"/>
        </w:rPr>
        <w:t xml:space="preserve"> od Smlouvy z důvodů stanovených zákonem a dále z důvodu úpadku </w:t>
      </w:r>
      <w:r w:rsidR="00F90499" w:rsidRPr="00F90E81">
        <w:rPr>
          <w:rFonts w:asciiTheme="minorHAnsi" w:hAnsiTheme="minorHAnsi"/>
          <w:sz w:val="22"/>
          <w:szCs w:val="22"/>
        </w:rPr>
        <w:t xml:space="preserve">Prodávajícího </w:t>
      </w:r>
      <w:r w:rsidRPr="00F90E81">
        <w:rPr>
          <w:rFonts w:asciiTheme="minorHAnsi" w:hAnsiTheme="minorHAnsi"/>
          <w:sz w:val="22"/>
          <w:szCs w:val="22"/>
        </w:rPr>
        <w:t xml:space="preserve">ve smyslu zákona č. 182/2006 Sb., insolvenčního zákona, </w:t>
      </w:r>
      <w:r w:rsidR="00F90E81">
        <w:rPr>
          <w:rFonts w:asciiTheme="minorHAnsi" w:hAnsiTheme="minorHAnsi"/>
          <w:sz w:val="22"/>
          <w:szCs w:val="22"/>
        </w:rPr>
        <w:t>ve znění pozdějších předpisů</w:t>
      </w:r>
      <w:r w:rsidRPr="00F90E81">
        <w:rPr>
          <w:rFonts w:asciiTheme="minorHAnsi" w:hAnsiTheme="minorHAnsi"/>
          <w:sz w:val="22"/>
          <w:szCs w:val="22"/>
        </w:rPr>
        <w:t xml:space="preserve">, pokud bude </w:t>
      </w:r>
      <w:r w:rsidR="00923C21" w:rsidRPr="00F90E81">
        <w:rPr>
          <w:rFonts w:asciiTheme="minorHAnsi" w:hAnsiTheme="minorHAnsi"/>
          <w:sz w:val="22"/>
          <w:szCs w:val="22"/>
        </w:rPr>
        <w:t xml:space="preserve">Prodávající </w:t>
      </w:r>
      <w:r w:rsidRPr="00F90E81">
        <w:rPr>
          <w:rFonts w:asciiTheme="minorHAnsi" w:hAnsiTheme="minorHAnsi"/>
          <w:sz w:val="22"/>
          <w:szCs w:val="22"/>
        </w:rPr>
        <w:t xml:space="preserve">v insolvenčním řízení </w:t>
      </w:r>
      <w:r w:rsidR="00EE4AB9" w:rsidRPr="00F90E81">
        <w:rPr>
          <w:rFonts w:asciiTheme="minorHAnsi" w:hAnsiTheme="minorHAnsi"/>
          <w:sz w:val="22"/>
          <w:szCs w:val="22"/>
        </w:rPr>
        <w:t xml:space="preserve">a </w:t>
      </w:r>
      <w:r w:rsidRPr="00F90E81">
        <w:rPr>
          <w:rFonts w:asciiTheme="minorHAnsi" w:hAnsiTheme="minorHAnsi"/>
          <w:sz w:val="22"/>
          <w:szCs w:val="22"/>
        </w:rPr>
        <w:t xml:space="preserve">bude rozhodnuto o jeho úpadku nebo bude-li vůči </w:t>
      </w:r>
      <w:r w:rsidR="008D23CD" w:rsidRPr="00F90E81">
        <w:rPr>
          <w:rFonts w:asciiTheme="minorHAnsi" w:hAnsiTheme="minorHAnsi"/>
          <w:sz w:val="22"/>
          <w:szCs w:val="22"/>
        </w:rPr>
        <w:t>Prodávajícímu</w:t>
      </w:r>
      <w:r w:rsidRPr="00F90E81">
        <w:rPr>
          <w:rFonts w:asciiTheme="minorHAnsi" w:hAnsiTheme="minorHAnsi"/>
          <w:sz w:val="22"/>
          <w:szCs w:val="22"/>
        </w:rPr>
        <w:t xml:space="preserve"> insolvenční návrh zamítnut pro nedostatek majetku k úhradě nákladů insolvenčního řízení.</w:t>
      </w:r>
    </w:p>
    <w:p w14:paraId="72D4CA50" w14:textId="3BC9A287" w:rsidR="002043AC" w:rsidRPr="00F90E81" w:rsidRDefault="002043AC" w:rsidP="00C82249">
      <w:pPr>
        <w:pStyle w:val="Odrazka1zacislem"/>
        <w:numPr>
          <w:ilvl w:val="0"/>
          <w:numId w:val="23"/>
        </w:numPr>
        <w:rPr>
          <w:rFonts w:asciiTheme="minorHAnsi" w:hAnsiTheme="minorHAnsi"/>
          <w:sz w:val="22"/>
          <w:szCs w:val="22"/>
        </w:rPr>
      </w:pPr>
      <w:r w:rsidRPr="00F90E81">
        <w:rPr>
          <w:rFonts w:asciiTheme="minorHAnsi" w:hAnsiTheme="minorHAnsi"/>
          <w:sz w:val="22"/>
          <w:szCs w:val="22"/>
        </w:rPr>
        <w:t xml:space="preserve">z důvodu zániku oprávnění </w:t>
      </w:r>
      <w:r w:rsidR="00C65DF2" w:rsidRPr="00F90E81">
        <w:rPr>
          <w:rFonts w:asciiTheme="minorHAnsi" w:hAnsiTheme="minorHAnsi"/>
          <w:sz w:val="22"/>
          <w:szCs w:val="22"/>
        </w:rPr>
        <w:t>Prodávajícího</w:t>
      </w:r>
      <w:r w:rsidRPr="00F90E81">
        <w:rPr>
          <w:rFonts w:asciiTheme="minorHAnsi" w:hAnsiTheme="minorHAnsi"/>
          <w:sz w:val="22"/>
          <w:szCs w:val="22"/>
        </w:rPr>
        <w:t xml:space="preserve"> k podnikatelské činnosti dle této Smlouv</w:t>
      </w:r>
      <w:r w:rsidR="00A23200" w:rsidRPr="00F90E81">
        <w:rPr>
          <w:rFonts w:asciiTheme="minorHAnsi" w:hAnsiTheme="minorHAnsi"/>
          <w:sz w:val="22"/>
          <w:szCs w:val="22"/>
        </w:rPr>
        <w:t>y.</w:t>
      </w:r>
    </w:p>
    <w:bookmarkEnd w:id="26"/>
    <w:p w14:paraId="3E3DDC0C" w14:textId="4AA62E61" w:rsidR="00E6136C" w:rsidRDefault="00E6136C" w:rsidP="00E6136C">
      <w:pPr>
        <w:pStyle w:val="Odstavecseseznamem"/>
        <w:ind w:left="1068"/>
        <w:rPr>
          <w:highlight w:val="cyan"/>
        </w:rPr>
      </w:pPr>
    </w:p>
    <w:p w14:paraId="52402AF9" w14:textId="0A0CB1AD" w:rsidR="002B3816" w:rsidRPr="00A23200" w:rsidRDefault="00544602" w:rsidP="00C82249">
      <w:pPr>
        <w:numPr>
          <w:ilvl w:val="0"/>
          <w:numId w:val="16"/>
        </w:numPr>
        <w:spacing w:after="120" w:line="240" w:lineRule="auto"/>
        <w:jc w:val="both"/>
      </w:pPr>
      <w:bookmarkStart w:id="28" w:name="_Hlk510517281"/>
      <w:r w:rsidRPr="00A23200">
        <w:t xml:space="preserve">Za podstatné porušení Smlouvy ze strany </w:t>
      </w:r>
      <w:r w:rsidR="00C65DF2">
        <w:t>Prodávajícího</w:t>
      </w:r>
      <w:r w:rsidRPr="00A23200">
        <w:t xml:space="preserve"> se považuje</w:t>
      </w:r>
      <w:r w:rsidR="00A23200" w:rsidRPr="00A23200">
        <w:t>:</w:t>
      </w:r>
    </w:p>
    <w:p w14:paraId="614624E5" w14:textId="384B1DD9" w:rsidR="00BE12E8" w:rsidRPr="004552C3" w:rsidRDefault="00F90499" w:rsidP="00C82249">
      <w:pPr>
        <w:pStyle w:val="Odstavecseseznamem"/>
        <w:numPr>
          <w:ilvl w:val="0"/>
          <w:numId w:val="15"/>
        </w:numPr>
        <w:rPr>
          <w:sz w:val="22"/>
          <w:szCs w:val="22"/>
        </w:rPr>
      </w:pPr>
      <w:r w:rsidRPr="004552C3">
        <w:rPr>
          <w:sz w:val="22"/>
          <w:szCs w:val="22"/>
        </w:rPr>
        <w:t>prodlení s předáním předmětu koupě</w:t>
      </w:r>
      <w:r w:rsidR="00A53C45" w:rsidRPr="004552C3">
        <w:rPr>
          <w:sz w:val="22"/>
          <w:szCs w:val="22"/>
        </w:rPr>
        <w:t xml:space="preserve">, které nemělo prokazatelně příčinu na straně </w:t>
      </w:r>
      <w:r w:rsidR="00923C21" w:rsidRPr="004552C3">
        <w:rPr>
          <w:sz w:val="22"/>
          <w:szCs w:val="22"/>
        </w:rPr>
        <w:t>Kupující</w:t>
      </w:r>
      <w:r w:rsidRPr="004552C3">
        <w:rPr>
          <w:sz w:val="22"/>
          <w:szCs w:val="22"/>
        </w:rPr>
        <w:t>ho</w:t>
      </w:r>
      <w:r w:rsidR="00A53C45" w:rsidRPr="004552C3">
        <w:rPr>
          <w:sz w:val="22"/>
          <w:szCs w:val="22"/>
        </w:rPr>
        <w:t>,</w:t>
      </w:r>
      <w:r w:rsidR="00BE12E8" w:rsidRPr="004552C3">
        <w:rPr>
          <w:sz w:val="22"/>
          <w:szCs w:val="22"/>
        </w:rPr>
        <w:t xml:space="preserve"> déle než </w:t>
      </w:r>
      <w:r w:rsidR="00AD5D0B" w:rsidRPr="004552C3">
        <w:rPr>
          <w:sz w:val="22"/>
          <w:szCs w:val="22"/>
        </w:rPr>
        <w:t>2</w:t>
      </w:r>
      <w:r w:rsidR="00BE12E8" w:rsidRPr="004552C3">
        <w:rPr>
          <w:sz w:val="22"/>
          <w:szCs w:val="22"/>
        </w:rPr>
        <w:t xml:space="preserve">0 </w:t>
      </w:r>
      <w:r w:rsidR="00AD5D0B" w:rsidRPr="004552C3">
        <w:rPr>
          <w:sz w:val="22"/>
          <w:szCs w:val="22"/>
        </w:rPr>
        <w:t>pracovních</w:t>
      </w:r>
      <w:r w:rsidR="001E5416" w:rsidRPr="004552C3">
        <w:rPr>
          <w:sz w:val="22"/>
          <w:szCs w:val="22"/>
        </w:rPr>
        <w:t xml:space="preserve"> dnů,</w:t>
      </w:r>
    </w:p>
    <w:p w14:paraId="5B024792" w14:textId="5DF20607" w:rsidR="00BE12E8" w:rsidRPr="004552C3" w:rsidRDefault="00BE12E8" w:rsidP="00C82249">
      <w:pPr>
        <w:pStyle w:val="Odstavecseseznamem"/>
        <w:numPr>
          <w:ilvl w:val="0"/>
          <w:numId w:val="15"/>
        </w:numPr>
        <w:rPr>
          <w:sz w:val="22"/>
          <w:szCs w:val="22"/>
        </w:rPr>
      </w:pPr>
      <w:r w:rsidRPr="004552C3">
        <w:rPr>
          <w:sz w:val="22"/>
          <w:szCs w:val="22"/>
        </w:rPr>
        <w:t xml:space="preserve">zpoždění s plněním jakékoliv povinnosti stanovené touto </w:t>
      </w:r>
      <w:r w:rsidR="00B067C8" w:rsidRPr="004552C3">
        <w:rPr>
          <w:sz w:val="22"/>
          <w:szCs w:val="22"/>
        </w:rPr>
        <w:t>Smlouv</w:t>
      </w:r>
      <w:r w:rsidRPr="004552C3">
        <w:rPr>
          <w:sz w:val="22"/>
          <w:szCs w:val="22"/>
        </w:rPr>
        <w:t xml:space="preserve">ou o více než </w:t>
      </w:r>
      <w:r w:rsidR="00304C97" w:rsidRPr="004552C3">
        <w:rPr>
          <w:sz w:val="22"/>
          <w:szCs w:val="22"/>
        </w:rPr>
        <w:t>10</w:t>
      </w:r>
      <w:r w:rsidR="00A93CDF" w:rsidRPr="004552C3">
        <w:rPr>
          <w:sz w:val="22"/>
          <w:szCs w:val="22"/>
        </w:rPr>
        <w:t xml:space="preserve"> </w:t>
      </w:r>
      <w:r w:rsidR="00AD5D0B" w:rsidRPr="004552C3">
        <w:rPr>
          <w:sz w:val="22"/>
          <w:szCs w:val="22"/>
        </w:rPr>
        <w:t>pracovních</w:t>
      </w:r>
      <w:r w:rsidR="002B3816" w:rsidRPr="004552C3">
        <w:rPr>
          <w:sz w:val="22"/>
          <w:szCs w:val="22"/>
        </w:rPr>
        <w:t xml:space="preserve"> dnů,</w:t>
      </w:r>
    </w:p>
    <w:p w14:paraId="636BC6F5" w14:textId="160CAEB6" w:rsidR="00BE12E8" w:rsidRPr="009F2373" w:rsidRDefault="00BE12E8" w:rsidP="00C82249">
      <w:pPr>
        <w:numPr>
          <w:ilvl w:val="0"/>
          <w:numId w:val="16"/>
        </w:numPr>
        <w:spacing w:after="120" w:line="240" w:lineRule="auto"/>
        <w:jc w:val="both"/>
      </w:pPr>
      <w:r w:rsidRPr="009F2373">
        <w:lastRenderedPageBreak/>
        <w:t xml:space="preserve">Odstoupení od </w:t>
      </w:r>
      <w:r w:rsidR="00B067C8" w:rsidRPr="009F2373">
        <w:t>Smlouv</w:t>
      </w:r>
      <w:r w:rsidRPr="009F2373">
        <w:t>y se dále řídí ustanovením § 2001 a násl. OZ.</w:t>
      </w:r>
    </w:p>
    <w:p w14:paraId="38BC8AFB" w14:textId="2CBF7EFF" w:rsidR="00BE12E8" w:rsidRPr="009F2373" w:rsidRDefault="00BE12E8" w:rsidP="004552C3">
      <w:pPr>
        <w:numPr>
          <w:ilvl w:val="0"/>
          <w:numId w:val="16"/>
        </w:numPr>
        <w:spacing w:after="120" w:line="240" w:lineRule="auto"/>
        <w:jc w:val="both"/>
      </w:pPr>
      <w:r w:rsidRPr="009F2373">
        <w:t xml:space="preserve">Chce-li některá ze stran od této </w:t>
      </w:r>
      <w:r w:rsidR="00B067C8" w:rsidRPr="009F2373">
        <w:t>Smlouv</w:t>
      </w:r>
      <w:r w:rsidRPr="009F2373">
        <w:t xml:space="preserve">y odstoupit na základě ujednání této </w:t>
      </w:r>
      <w:r w:rsidR="00B067C8" w:rsidRPr="009F2373">
        <w:t>Smlouv</w:t>
      </w:r>
      <w:r w:rsidRPr="009F2373">
        <w:t xml:space="preserve">y, je povinna svoje odstoupení písemně oznámit druhé straně. V odstoupení musí být uveden důvod, pro který strana od </w:t>
      </w:r>
      <w:r w:rsidR="00B067C8" w:rsidRPr="009F2373">
        <w:t>Smlouv</w:t>
      </w:r>
      <w:r w:rsidRPr="009F2373">
        <w:t xml:space="preserve">y odstupuje a přesná citace ustanovení </w:t>
      </w:r>
      <w:r w:rsidR="00B067C8" w:rsidRPr="009F2373">
        <w:t>Smlouv</w:t>
      </w:r>
      <w:r w:rsidRPr="009F2373">
        <w:t xml:space="preserve">y, na jehož základě od </w:t>
      </w:r>
      <w:r w:rsidR="00B067C8" w:rsidRPr="009F2373">
        <w:t>Smlouv</w:t>
      </w:r>
      <w:r w:rsidRPr="009F2373">
        <w:t>y odstupuje, jinak je odstoupení neplatné.</w:t>
      </w:r>
    </w:p>
    <w:p w14:paraId="342CA131" w14:textId="6A761446" w:rsidR="00BE12E8" w:rsidRPr="0056154C" w:rsidRDefault="00BE12E8" w:rsidP="004552C3">
      <w:pPr>
        <w:numPr>
          <w:ilvl w:val="0"/>
          <w:numId w:val="16"/>
        </w:numPr>
        <w:spacing w:after="120" w:line="240" w:lineRule="auto"/>
        <w:jc w:val="both"/>
      </w:pPr>
      <w:r w:rsidRPr="0056154C">
        <w:t xml:space="preserve">V případě odstoupení </w:t>
      </w:r>
      <w:r w:rsidR="00923C21" w:rsidRPr="0056154C">
        <w:t>Kupující</w:t>
      </w:r>
      <w:r w:rsidR="00F90499" w:rsidRPr="0056154C">
        <w:t>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984F5A" w:rsidRPr="0056154C">
        <w:t>Prodávajícím</w:t>
      </w:r>
      <w:r w:rsidRPr="0056154C">
        <w:t xml:space="preserve"> dle </w:t>
      </w:r>
      <w:r w:rsidR="00AD5D0B" w:rsidRPr="0056154C">
        <w:t xml:space="preserve">odst. </w:t>
      </w:r>
      <w:r w:rsidR="009F2373" w:rsidRPr="0056154C">
        <w:t>2</w:t>
      </w:r>
      <w:r w:rsidR="00AD5D0B" w:rsidRPr="0056154C">
        <w:t xml:space="preserve"> tohoto </w:t>
      </w:r>
      <w:r w:rsidRPr="0056154C">
        <w:t xml:space="preserve">článku nemá </w:t>
      </w:r>
      <w:r w:rsidR="00923C21" w:rsidRPr="0056154C">
        <w:t xml:space="preserve">Prodávající </w:t>
      </w:r>
      <w:r w:rsidR="00AD5D0B" w:rsidRPr="0056154C">
        <w:t>nárok na zaplacení</w:t>
      </w:r>
      <w:r w:rsidR="00F90499" w:rsidRPr="0056154C">
        <w:t xml:space="preserve"> </w:t>
      </w:r>
      <w:r w:rsidR="00B5653B" w:rsidRPr="0056154C">
        <w:t xml:space="preserve">Kupní </w:t>
      </w:r>
      <w:r w:rsidR="00F90499" w:rsidRPr="0056154C">
        <w:t>ceny</w:t>
      </w:r>
      <w:r w:rsidR="00AD5D0B" w:rsidRPr="0056154C">
        <w:t xml:space="preserve"> dle</w:t>
      </w:r>
      <w:r w:rsidRPr="0056154C">
        <w:t xml:space="preserve"> této </w:t>
      </w:r>
      <w:r w:rsidR="00B067C8" w:rsidRPr="0056154C">
        <w:t>Smlouv</w:t>
      </w:r>
      <w:r w:rsidRPr="0056154C">
        <w:t xml:space="preserve">y, a to ani na její poměrnou část, pokud se </w:t>
      </w:r>
      <w:r w:rsidR="00923C21" w:rsidRPr="0056154C">
        <w:t>Kupující</w:t>
      </w:r>
      <w:r w:rsidRPr="0056154C">
        <w:t xml:space="preserve"> se </w:t>
      </w:r>
      <w:r w:rsidR="00984F5A" w:rsidRPr="0056154C">
        <w:t>Prodávajícím</w:t>
      </w:r>
      <w:r w:rsidRPr="0056154C">
        <w:t xml:space="preserve"> nedohodnou písemně jinak. </w:t>
      </w:r>
      <w:r w:rsidR="00923C21" w:rsidRPr="0056154C">
        <w:t xml:space="preserve">Prodávající </w:t>
      </w:r>
      <w:r w:rsidRPr="0056154C">
        <w:t xml:space="preserve">je pouze oprávněn žádat po </w:t>
      </w:r>
      <w:r w:rsidR="00923C21" w:rsidRPr="0056154C">
        <w:t>Kupující</w:t>
      </w:r>
      <w:r w:rsidR="00DD3BB6" w:rsidRPr="0056154C">
        <w:t>m</w:t>
      </w:r>
      <w:r w:rsidRPr="0056154C">
        <w:t xml:space="preserve"> to, o co se </w:t>
      </w:r>
      <w:r w:rsidR="00923C21" w:rsidRPr="0056154C">
        <w:t>Kupující</w:t>
      </w:r>
      <w:r w:rsidRPr="0056154C">
        <w:t xml:space="preserve"> </w:t>
      </w:r>
      <w:r w:rsidR="00DD3BB6" w:rsidRPr="0056154C">
        <w:t>plněním Smlouvy</w:t>
      </w:r>
      <w:r w:rsidRPr="0056154C">
        <w:t xml:space="preserve"> obohatí. Odstoupením od </w:t>
      </w:r>
      <w:r w:rsidR="00B067C8" w:rsidRPr="0056154C">
        <w:t>Smlouv</w:t>
      </w:r>
      <w:r w:rsidRPr="0056154C">
        <w:t xml:space="preserve">y není dotčen nárok </w:t>
      </w:r>
      <w:r w:rsidR="00923C21" w:rsidRPr="0056154C">
        <w:t>Kupující</w:t>
      </w:r>
      <w:r w:rsidR="00DD3BB6" w:rsidRPr="0056154C">
        <w:t>ho</w:t>
      </w:r>
      <w:r w:rsidRPr="0056154C">
        <w:t xml:space="preserve"> na náhradu případné škody a zaplacení smluvní pokuty.</w:t>
      </w:r>
    </w:p>
    <w:p w14:paraId="774736AA" w14:textId="1AB5E391" w:rsidR="00BE12E8" w:rsidRPr="0056154C" w:rsidRDefault="00BE12E8" w:rsidP="004552C3">
      <w:pPr>
        <w:numPr>
          <w:ilvl w:val="0"/>
          <w:numId w:val="16"/>
        </w:numPr>
        <w:spacing w:after="120" w:line="240" w:lineRule="auto"/>
        <w:jc w:val="both"/>
      </w:pPr>
      <w:r w:rsidRPr="0056154C">
        <w:t xml:space="preserve">V případě odstoupení </w:t>
      </w:r>
      <w:r w:rsidR="00C65DF2" w:rsidRPr="0056154C">
        <w:t>Prodávajícího</w:t>
      </w:r>
      <w:r w:rsidRPr="0056154C">
        <w:t xml:space="preserve"> od </w:t>
      </w:r>
      <w:r w:rsidR="00B067C8" w:rsidRPr="0056154C">
        <w:t>Smlouv</w:t>
      </w:r>
      <w:r w:rsidRPr="0056154C">
        <w:t xml:space="preserve">y z důvodu podstatného porušení </w:t>
      </w:r>
      <w:r w:rsidR="00B067C8" w:rsidRPr="0056154C">
        <w:t>Smlouv</w:t>
      </w:r>
      <w:r w:rsidRPr="0056154C">
        <w:t xml:space="preserve">y </w:t>
      </w:r>
      <w:r w:rsidR="00DD3BB6" w:rsidRPr="0056154C">
        <w:t>Kupujícím,</w:t>
      </w:r>
      <w:r w:rsidRPr="0056154C">
        <w:t xml:space="preserve"> má </w:t>
      </w:r>
      <w:r w:rsidR="00923C21" w:rsidRPr="0056154C">
        <w:t xml:space="preserve">Prodávající </w:t>
      </w:r>
      <w:r w:rsidRPr="0056154C">
        <w:t>nárok na zaplacení poměrné části</w:t>
      </w:r>
      <w:r w:rsidR="00DD3BB6" w:rsidRPr="0056154C">
        <w:t xml:space="preserve"> </w:t>
      </w:r>
      <w:r w:rsidR="00B5653B" w:rsidRPr="0056154C">
        <w:t xml:space="preserve">Kupní </w:t>
      </w:r>
      <w:r w:rsidRPr="0056154C">
        <w:t xml:space="preserve">ceny odpovídající rozsahu provedeného </w:t>
      </w:r>
      <w:r w:rsidR="00DD3BB6" w:rsidRPr="0056154C">
        <w:t>plnění dle této Smlouvy</w:t>
      </w:r>
      <w:r w:rsidRPr="0056154C">
        <w:t xml:space="preserve">. </w:t>
      </w:r>
    </w:p>
    <w:p w14:paraId="02090ED3" w14:textId="343126A6" w:rsidR="00BE12E8" w:rsidRPr="0056154C" w:rsidRDefault="00BE12E8" w:rsidP="004552C3">
      <w:pPr>
        <w:numPr>
          <w:ilvl w:val="0"/>
          <w:numId w:val="16"/>
        </w:numPr>
        <w:spacing w:after="120" w:line="240" w:lineRule="auto"/>
        <w:jc w:val="both"/>
      </w:pPr>
      <w:r w:rsidRPr="0056154C">
        <w:t xml:space="preserve">Odstoupení od </w:t>
      </w:r>
      <w:r w:rsidR="00B067C8" w:rsidRPr="0056154C">
        <w:t>Smlouv</w:t>
      </w:r>
      <w:r w:rsidRPr="0056154C">
        <w:t xml:space="preserve">y je účinné okamžikem doručení písemného </w:t>
      </w:r>
      <w:r w:rsidR="00AD5D0B" w:rsidRPr="0056154C">
        <w:t>oznámení o</w:t>
      </w:r>
      <w:r w:rsidR="00DD3BB6" w:rsidRPr="0056154C">
        <w:t> odstoupení příslušné S</w:t>
      </w:r>
      <w:r w:rsidRPr="0056154C">
        <w:t xml:space="preserve">mluvní straně. </w:t>
      </w:r>
    </w:p>
    <w:p w14:paraId="308A59E5" w14:textId="0DDCDAC9" w:rsidR="00BE12E8" w:rsidRPr="009F2373" w:rsidRDefault="00BE12E8" w:rsidP="004552C3">
      <w:pPr>
        <w:numPr>
          <w:ilvl w:val="0"/>
          <w:numId w:val="16"/>
        </w:numPr>
        <w:spacing w:after="120" w:line="240" w:lineRule="auto"/>
        <w:jc w:val="both"/>
      </w:pPr>
      <w:r w:rsidRPr="0056154C">
        <w:t xml:space="preserve">Ukončením této </w:t>
      </w:r>
      <w:r w:rsidR="00B067C8" w:rsidRPr="0056154C">
        <w:t>Smlouv</w:t>
      </w:r>
      <w:r w:rsidRPr="0056154C">
        <w:t>y nejsou dotčena ustanovení týkající se smluvních pokut, ochrany důvěrných informací</w:t>
      </w:r>
      <w:r w:rsidR="00BA3E13" w:rsidRPr="0056154C">
        <w:t xml:space="preserve"> a osobních údajů</w:t>
      </w:r>
      <w:r w:rsidRPr="0056154C">
        <w:t>, práva na náhradu škody vzniklé z porušení smluvní povinnosti a ustanovení týkající se takových práv a povinností, z jejichž povahy vyplývá, že mají trvat i po skončení účinnosti</w:t>
      </w:r>
      <w:r w:rsidRPr="009F2373">
        <w:t xml:space="preserve"> této </w:t>
      </w:r>
      <w:r w:rsidR="00B067C8" w:rsidRPr="009F2373">
        <w:t>Smlouv</w:t>
      </w:r>
      <w:r w:rsidRPr="009F2373">
        <w:t>y.</w:t>
      </w:r>
    </w:p>
    <w:bookmarkEnd w:id="28"/>
    <w:p w14:paraId="0806DD59" w14:textId="37AFD197" w:rsidR="002043AC" w:rsidRPr="008A274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C82249">
      <w:pPr>
        <w:numPr>
          <w:ilvl w:val="0"/>
          <w:numId w:val="21"/>
        </w:numPr>
        <w:spacing w:after="60" w:line="240" w:lineRule="auto"/>
        <w:jc w:val="both"/>
      </w:pPr>
      <w:r w:rsidRPr="008A2743">
        <w:t>Tato Smlouva nabývá platnosti dnem jejího podpisu oběma Smluvními stranami.</w:t>
      </w:r>
    </w:p>
    <w:p w14:paraId="5654B37B" w14:textId="489B7BB0" w:rsidR="002043AC" w:rsidRPr="00A743BF" w:rsidRDefault="002043AC" w:rsidP="00C82249">
      <w:pPr>
        <w:numPr>
          <w:ilvl w:val="0"/>
          <w:numId w:val="21"/>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8A2743" w:rsidRPr="006D5E49">
        <w:t xml:space="preserve"> </w:t>
      </w:r>
      <w:r w:rsidR="00F90E81">
        <w:t>ve znění pozdějších předpisů</w:t>
      </w:r>
      <w:r w:rsidR="008A2743">
        <w:t>.</w:t>
      </w:r>
    </w:p>
    <w:bookmarkEnd w:id="23"/>
    <w:p w14:paraId="52031D95" w14:textId="6D4A57F1" w:rsidR="00BE12E8" w:rsidRPr="00DD7985" w:rsidRDefault="00DD7985" w:rsidP="00DC2159">
      <w:pPr>
        <w:pStyle w:val="Nadpis1"/>
        <w:keepLines w:val="0"/>
        <w:numPr>
          <w:ilvl w:val="0"/>
          <w:numId w:val="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C82249">
      <w:pPr>
        <w:numPr>
          <w:ilvl w:val="0"/>
          <w:numId w:val="19"/>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2A2E5001" w:rsidR="00AD5D0B" w:rsidRPr="0033106F" w:rsidRDefault="00AD5D0B" w:rsidP="00C82249">
      <w:pPr>
        <w:numPr>
          <w:ilvl w:val="0"/>
          <w:numId w:val="19"/>
        </w:numPr>
        <w:spacing w:after="60" w:line="240" w:lineRule="auto"/>
        <w:jc w:val="both"/>
      </w:pPr>
      <w:r w:rsidRPr="0033106F">
        <w:t xml:space="preserve">Vztahy mezi Smluvními stranami výslovně neupravené touto Smlouvou se řídí režimem zákona č. 89/2012 Sb., občanského zákoníku </w:t>
      </w:r>
      <w:r w:rsidR="00F90E81">
        <w:t>ve znění pozdějších předpisů</w:t>
      </w:r>
      <w:r w:rsidRPr="0033106F">
        <w:t xml:space="preserve"> a zákona č. 121/2000 Sb., zákon o právu autorském, o právech souvisejících s právem autorským, </w:t>
      </w:r>
      <w:r w:rsidR="00F90E81">
        <w:t>ve znění pozdějších předpisů</w:t>
      </w:r>
      <w:r w:rsidRPr="0033106F">
        <w:t>.</w:t>
      </w:r>
    </w:p>
    <w:p w14:paraId="44723C84" w14:textId="77777777" w:rsidR="00AD5D0B" w:rsidRDefault="00AD5D0B" w:rsidP="00C82249">
      <w:pPr>
        <w:numPr>
          <w:ilvl w:val="0"/>
          <w:numId w:val="19"/>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C82249">
      <w:pPr>
        <w:numPr>
          <w:ilvl w:val="0"/>
          <w:numId w:val="19"/>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C82249">
      <w:pPr>
        <w:numPr>
          <w:ilvl w:val="0"/>
          <w:numId w:val="19"/>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C82249">
      <w:pPr>
        <w:numPr>
          <w:ilvl w:val="0"/>
          <w:numId w:val="19"/>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w:t>
      </w:r>
      <w:r>
        <w:lastRenderedPageBreak/>
        <w:t xml:space="preserve">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1964C5B5" w:rsidR="007D28B5" w:rsidRPr="008A2743" w:rsidRDefault="00923C21" w:rsidP="00B15326">
      <w:pPr>
        <w:numPr>
          <w:ilvl w:val="0"/>
          <w:numId w:val="19"/>
        </w:numPr>
        <w:spacing w:after="60" w:line="240" w:lineRule="auto"/>
        <w:jc w:val="both"/>
      </w:pPr>
      <w:bookmarkStart w:id="29" w:name="_Hlk511034664"/>
      <w:r>
        <w:t xml:space="preserve">Prodávající </w:t>
      </w:r>
      <w:r w:rsidR="00AD5D0B" w:rsidRPr="00D5437E">
        <w:t xml:space="preserve">bere na vědomí, že </w:t>
      </w:r>
      <w:r>
        <w:t>Kupující</w:t>
      </w:r>
      <w:r w:rsidR="00AD5D0B" w:rsidRPr="00D5437E">
        <w:t xml:space="preserve"> je dle zákona č. 340/2015 Sb., o zvláštních podmínkách účinnosti některých smluv, uveřejňování těchto smluv a o registru </w:t>
      </w:r>
      <w:r w:rsidR="00AD5D0B" w:rsidRPr="005065E3">
        <w:t xml:space="preserve">smluv, </w:t>
      </w:r>
      <w:r w:rsidR="00F90E81">
        <w:t>ve znění pozdějších předpisů</w:t>
      </w:r>
      <w:r w:rsidR="00AD5D0B" w:rsidRPr="005065E3">
        <w:t>, je</w:t>
      </w:r>
      <w:r w:rsidR="00AD5D0B" w:rsidRPr="00D5437E">
        <w:t xml:space="preserve"> povinným subjektem a souhlasí se zveřejněním této Smlouvy v Registru smluv vedeného MV ČR. </w:t>
      </w:r>
      <w:r>
        <w:t>Kupující</w:t>
      </w:r>
      <w:r w:rsidR="00AD5D0B" w:rsidRPr="00D5437E">
        <w:t xml:space="preserve">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29"/>
    <w:p w14:paraId="414AD866" w14:textId="77777777" w:rsidR="00AD5D0B" w:rsidRPr="00F14AE3" w:rsidRDefault="00AD5D0B" w:rsidP="00C82249">
      <w:pPr>
        <w:numPr>
          <w:ilvl w:val="0"/>
          <w:numId w:val="19"/>
        </w:numPr>
        <w:spacing w:after="60" w:line="240" w:lineRule="auto"/>
        <w:jc w:val="both"/>
      </w:pPr>
      <w:r>
        <w:t xml:space="preserve">Tato Smlouva byla vyhotovena </w:t>
      </w:r>
      <w:r w:rsidRPr="00F14AE3">
        <w:t xml:space="preserve">ve dvou stejnopisech, z nichž po jednom stejnopisu obdrží po jejím podpisu každá Smluvní strana. </w:t>
      </w:r>
    </w:p>
    <w:p w14:paraId="7C94CEF3" w14:textId="77630426" w:rsidR="00DC2159" w:rsidRDefault="00AD5D0B" w:rsidP="00AF75BA">
      <w:pPr>
        <w:numPr>
          <w:ilvl w:val="0"/>
          <w:numId w:val="19"/>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4C1AA2C0" w14:textId="16EB625A" w:rsidR="00AD5D0B" w:rsidRPr="00640A13" w:rsidRDefault="00DC2159"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Default="00AD5D0B" w:rsidP="00AF75BA">
      <w:pPr>
        <w:numPr>
          <w:ilvl w:val="0"/>
          <w:numId w:val="5"/>
        </w:numPr>
        <w:spacing w:after="0" w:line="240" w:lineRule="auto"/>
        <w:jc w:val="both"/>
      </w:pPr>
      <w:r>
        <w:t>Součástí Smlouvy jsou tyto přílohy:</w:t>
      </w:r>
    </w:p>
    <w:p w14:paraId="6B21178E" w14:textId="4E94AFF7" w:rsidR="00BE12E8" w:rsidRPr="00A743BF" w:rsidRDefault="00BE12E8" w:rsidP="00AF75BA">
      <w:pPr>
        <w:spacing w:after="0" w:line="240" w:lineRule="auto"/>
        <w:ind w:left="708"/>
        <w:rPr>
          <w:szCs w:val="20"/>
        </w:rPr>
      </w:pPr>
      <w:r w:rsidRPr="00A743BF">
        <w:rPr>
          <w:szCs w:val="20"/>
        </w:rPr>
        <w:t xml:space="preserve">Příloha č. 1 – </w:t>
      </w:r>
      <w:r w:rsidR="00E256B3">
        <w:rPr>
          <w:szCs w:val="20"/>
        </w:rPr>
        <w:t>Předmět</w:t>
      </w:r>
      <w:r w:rsidR="002E7365">
        <w:rPr>
          <w:szCs w:val="20"/>
        </w:rPr>
        <w:t xml:space="preserve"> </w:t>
      </w:r>
      <w:r w:rsidR="002527F3">
        <w:rPr>
          <w:szCs w:val="20"/>
        </w:rPr>
        <w:t>koupě</w:t>
      </w:r>
      <w:r w:rsidR="000163A7">
        <w:rPr>
          <w:szCs w:val="20"/>
        </w:rPr>
        <w:t xml:space="preserve"> a podrobný komponentový popis</w:t>
      </w:r>
    </w:p>
    <w:p w14:paraId="6F91912D" w14:textId="280482BB" w:rsidR="00BE12E8" w:rsidRPr="00A743BF" w:rsidRDefault="00BE12E8" w:rsidP="00AF75BA">
      <w:pPr>
        <w:spacing w:after="0" w:line="240" w:lineRule="auto"/>
        <w:ind w:left="708"/>
        <w:rPr>
          <w:szCs w:val="20"/>
        </w:rPr>
      </w:pPr>
      <w:r w:rsidRPr="00A743BF">
        <w:rPr>
          <w:szCs w:val="20"/>
        </w:rPr>
        <w:t xml:space="preserve">Příloha č. 2 – </w:t>
      </w:r>
      <w:r w:rsidR="00076A25">
        <w:rPr>
          <w:szCs w:val="20"/>
        </w:rPr>
        <w:t>Licenční ujednání upravující právo k užívání poskytnutých softwarových licencí</w:t>
      </w:r>
    </w:p>
    <w:p w14:paraId="03F2BA65" w14:textId="59657DDE" w:rsidR="00186E5E" w:rsidRPr="00A743BF" w:rsidRDefault="00186E5E" w:rsidP="00AF75BA">
      <w:pPr>
        <w:spacing w:after="0" w:line="240" w:lineRule="auto"/>
        <w:ind w:left="708"/>
        <w:rPr>
          <w:szCs w:val="20"/>
        </w:rPr>
      </w:pPr>
      <w:r w:rsidRPr="00A743BF">
        <w:rPr>
          <w:szCs w:val="20"/>
        </w:rPr>
        <w:t xml:space="preserve">Příloha č. </w:t>
      </w:r>
      <w:r w:rsidR="008A3692">
        <w:rPr>
          <w:szCs w:val="20"/>
        </w:rPr>
        <w:t>3</w:t>
      </w:r>
      <w:r w:rsidRPr="00A743BF">
        <w:rPr>
          <w:szCs w:val="20"/>
        </w:rPr>
        <w:t xml:space="preserve"> – Cenové kalkulace a stanovení celkové </w:t>
      </w:r>
      <w:r w:rsidR="00C5158F" w:rsidRPr="00A743BF">
        <w:rPr>
          <w:szCs w:val="20"/>
        </w:rPr>
        <w:t xml:space="preserve">ceny </w:t>
      </w:r>
      <w:r w:rsidR="00C5158F">
        <w:rPr>
          <w:szCs w:val="20"/>
        </w:rPr>
        <w:t>(</w:t>
      </w:r>
      <w:r w:rsidR="00D5437E">
        <w:rPr>
          <w:szCs w:val="20"/>
        </w:rPr>
        <w:t>položkový rozpočet)</w:t>
      </w:r>
    </w:p>
    <w:p w14:paraId="2922EDD5" w14:textId="371857E1" w:rsidR="00811D72" w:rsidRPr="00811D72" w:rsidRDefault="00811D72" w:rsidP="00AF75BA">
      <w:pPr>
        <w:spacing w:after="0" w:line="240" w:lineRule="auto"/>
        <w:ind w:left="708"/>
        <w:rPr>
          <w:szCs w:val="20"/>
        </w:rPr>
      </w:pPr>
      <w:r w:rsidRPr="00811D72">
        <w:rPr>
          <w:szCs w:val="20"/>
        </w:rPr>
        <w:t xml:space="preserve">Příloha č. </w:t>
      </w:r>
      <w:r w:rsidR="008A3692">
        <w:rPr>
          <w:szCs w:val="20"/>
        </w:rPr>
        <w:t>4</w:t>
      </w:r>
      <w:r w:rsidRPr="00811D72">
        <w:rPr>
          <w:szCs w:val="20"/>
        </w:rPr>
        <w:t xml:space="preserve"> – Požadavky na součinnost </w:t>
      </w:r>
      <w:r w:rsidR="00923C21">
        <w:rPr>
          <w:szCs w:val="20"/>
        </w:rPr>
        <w:t>Kupující</w:t>
      </w:r>
      <w:r w:rsidR="00C5158F">
        <w:rPr>
          <w:szCs w:val="20"/>
        </w:rPr>
        <w:t>ho</w:t>
      </w:r>
    </w:p>
    <w:p w14:paraId="68A679C4" w14:textId="094C8B89" w:rsidR="00BE12E8" w:rsidRDefault="00BE12E8" w:rsidP="00AF75BA">
      <w:pPr>
        <w:spacing w:after="0" w:line="240" w:lineRule="auto"/>
        <w:ind w:left="708"/>
        <w:rPr>
          <w:szCs w:val="20"/>
        </w:rPr>
      </w:pPr>
      <w:r w:rsidRPr="00A743BF">
        <w:rPr>
          <w:szCs w:val="20"/>
        </w:rPr>
        <w:t xml:space="preserve">Příloha č. </w:t>
      </w:r>
      <w:r w:rsidR="008A3692">
        <w:rPr>
          <w:szCs w:val="20"/>
        </w:rPr>
        <w:t>5</w:t>
      </w:r>
      <w:r w:rsidR="00F90E81">
        <w:rPr>
          <w:szCs w:val="20"/>
        </w:rPr>
        <w:t xml:space="preserve"> </w:t>
      </w:r>
      <w:r w:rsidR="002026BC" w:rsidRPr="00A743BF">
        <w:rPr>
          <w:szCs w:val="20"/>
        </w:rPr>
        <w:t>– Zodpovědné</w:t>
      </w:r>
      <w:r w:rsidRPr="00A743BF">
        <w:rPr>
          <w:szCs w:val="20"/>
        </w:rPr>
        <w:t xml:space="preserve"> osoby</w:t>
      </w:r>
    </w:p>
    <w:p w14:paraId="05556CF6" w14:textId="5DEE66CC" w:rsidR="000769C2" w:rsidRDefault="00F90E81" w:rsidP="00AF75BA">
      <w:pPr>
        <w:spacing w:after="120" w:line="240" w:lineRule="auto"/>
        <w:ind w:left="1985" w:hanging="1276"/>
        <w:rPr>
          <w:szCs w:val="20"/>
        </w:rPr>
      </w:pPr>
      <w:r w:rsidRPr="00A743BF">
        <w:rPr>
          <w:szCs w:val="20"/>
        </w:rPr>
        <w:t xml:space="preserve">Příloha č. </w:t>
      </w:r>
      <w:r w:rsidR="008A3692">
        <w:rPr>
          <w:szCs w:val="20"/>
        </w:rPr>
        <w:t>6</w:t>
      </w:r>
      <w:r>
        <w:rPr>
          <w:szCs w:val="20"/>
        </w:rPr>
        <w:t xml:space="preserve"> </w:t>
      </w:r>
      <w:r w:rsidRPr="00A743BF">
        <w:rPr>
          <w:szCs w:val="20"/>
        </w:rPr>
        <w:t>– Bezpečnostní</w:t>
      </w:r>
      <w:r w:rsidRPr="007D741A">
        <w:rPr>
          <w:szCs w:val="20"/>
        </w:rPr>
        <w:t xml:space="preserve"> požadavky </w:t>
      </w:r>
    </w:p>
    <w:p w14:paraId="4C7DC9E6" w14:textId="77777777" w:rsidR="000769C2" w:rsidRPr="00A46892" w:rsidRDefault="000769C2" w:rsidP="00C82249">
      <w:pPr>
        <w:numPr>
          <w:ilvl w:val="0"/>
          <w:numId w:val="5"/>
        </w:numPr>
        <w:spacing w:after="60" w:line="240" w:lineRule="auto"/>
        <w:jc w:val="both"/>
      </w:pPr>
      <w:bookmarkStart w:id="30" w:name="_Hlk515603160"/>
      <w:r w:rsidRPr="00A46892">
        <w:t xml:space="preserve">Vyplnění </w:t>
      </w:r>
      <w:r>
        <w:t xml:space="preserve">všech </w:t>
      </w:r>
      <w:r w:rsidRPr="00A46892">
        <w:t>příloh</w:t>
      </w:r>
      <w:r>
        <w:t>, které vyplňuje Prodávající,</w:t>
      </w:r>
      <w:r w:rsidRPr="00A46892">
        <w:t xml:space="preserve"> musí odpovídat požadavkům na předmět veřejné zakázky.</w:t>
      </w:r>
    </w:p>
    <w:bookmarkEnd w:id="30"/>
    <w:p w14:paraId="575F6DF3" w14:textId="5E38FD60" w:rsidR="00BE12E8" w:rsidRDefault="00BE12E8" w:rsidP="00BE12E8">
      <w:pPr>
        <w:ind w:right="-766"/>
        <w:jc w:val="both"/>
      </w:pPr>
    </w:p>
    <w:p w14:paraId="2325FBBC" w14:textId="5D05F965" w:rsidR="006C6BD0" w:rsidRDefault="006C6BD0" w:rsidP="00AF75BA">
      <w:pPr>
        <w:tabs>
          <w:tab w:val="left" w:pos="5245"/>
        </w:tabs>
        <w:spacing w:before="120" w:after="120"/>
      </w:pPr>
      <w:bookmarkStart w:id="31" w:name="_Hlk507499879"/>
      <w:r w:rsidRPr="00A0362A">
        <w:t>V </w:t>
      </w:r>
      <w:sdt>
        <w:sdtPr>
          <w:id w:val="-1714499469"/>
          <w:placeholder>
            <w:docPart w:val="9ADEF18AEBD347D4A34DB910C9BFCE35"/>
          </w:placeholder>
        </w:sdtPr>
        <w:sdtContent>
          <w:r w:rsidRPr="00A0362A">
            <w:t>Pardubicích</w:t>
          </w:r>
        </w:sdtContent>
      </w:sdt>
      <w:r w:rsidRPr="00A0362A">
        <w:t xml:space="preserve"> dne</w:t>
      </w:r>
      <w:r w:rsidR="00AF75BA">
        <w:t xml:space="preserve"> </w:t>
      </w:r>
      <w:r w:rsidR="00AF75BA">
        <w:tab/>
      </w:r>
      <w:r w:rsidRPr="00AA7B64">
        <w:rPr>
          <w:highlight w:val="yellow"/>
        </w:rPr>
        <w:t>V</w:t>
      </w:r>
      <w:r w:rsidR="00AF75BA">
        <w:rPr>
          <w:highlight w:val="yellow"/>
        </w:rPr>
        <w:t xml:space="preserve"> </w:t>
      </w:r>
      <w:r w:rsidRPr="00AA7B64">
        <w:rPr>
          <w:highlight w:val="yellow"/>
        </w:rPr>
        <w:t>……………………….   dne</w:t>
      </w:r>
    </w:p>
    <w:bookmarkEnd w:id="31"/>
    <w:p w14:paraId="03372568" w14:textId="32B90CB9" w:rsidR="006C6BD0" w:rsidRDefault="004552C3" w:rsidP="00AF75BA">
      <w:pPr>
        <w:tabs>
          <w:tab w:val="left" w:pos="5245"/>
        </w:tabs>
        <w:spacing w:before="120" w:after="120"/>
      </w:pPr>
      <w:r>
        <w:rPr>
          <w:szCs w:val="20"/>
        </w:rPr>
        <w:t>Za Kupujícího:</w:t>
      </w:r>
      <w:r>
        <w:rPr>
          <w:szCs w:val="20"/>
        </w:rPr>
        <w:tab/>
        <w:t>Za Prodávajícího:</w:t>
      </w:r>
    </w:p>
    <w:p w14:paraId="67A3591F" w14:textId="0029D832" w:rsidR="00DC2159" w:rsidRDefault="00DC2159" w:rsidP="00DC2159">
      <w:pPr>
        <w:spacing w:before="120" w:after="120"/>
      </w:pPr>
    </w:p>
    <w:p w14:paraId="6057B879" w14:textId="5EB1F2F8" w:rsidR="00AF75BA" w:rsidRDefault="00AF75BA" w:rsidP="00DC2159">
      <w:pPr>
        <w:spacing w:before="120" w:after="120"/>
      </w:pPr>
    </w:p>
    <w:p w14:paraId="6BC2F8DF" w14:textId="77777777" w:rsidR="00AF75BA" w:rsidRPr="00A0362A" w:rsidRDefault="00AF75BA" w:rsidP="00DC2159">
      <w:pPr>
        <w:spacing w:before="120" w:after="120"/>
      </w:pPr>
    </w:p>
    <w:p w14:paraId="7CC23F50" w14:textId="77777777" w:rsidR="006C6BD0" w:rsidRPr="00A0362A" w:rsidRDefault="006C6BD0" w:rsidP="006C6BD0">
      <w:pPr>
        <w:spacing w:before="120" w:after="0" w:line="240" w:lineRule="auto"/>
      </w:pPr>
      <w:r>
        <w:t>…………..</w:t>
      </w:r>
      <w:r w:rsidRPr="00A0362A">
        <w:t>……………………………………</w:t>
      </w:r>
      <w:r w:rsidRPr="00A0362A">
        <w:tab/>
      </w:r>
      <w:r w:rsidRPr="00A0362A">
        <w:tab/>
      </w:r>
      <w:r w:rsidRPr="00A0362A">
        <w:tab/>
        <w:t xml:space="preserve">     </w:t>
      </w:r>
      <w:r>
        <w:tab/>
      </w:r>
      <w:r w:rsidRPr="00A0362A">
        <w:t>……………………………………</w:t>
      </w:r>
      <w:r>
        <w:t>…………</w:t>
      </w:r>
    </w:p>
    <w:p w14:paraId="4303E9B5" w14:textId="204CF0A6" w:rsidR="006C6BD0" w:rsidRDefault="006C6BD0" w:rsidP="006C6BD0">
      <w:pPr>
        <w:spacing w:after="0"/>
      </w:pPr>
      <w:r>
        <w:t xml:space="preserve">   MUDr. Tomáš Gottvald</w:t>
      </w:r>
      <w:r w:rsidR="002026BC">
        <w:t>, MHA</w:t>
      </w:r>
      <w:r>
        <w:tab/>
      </w:r>
      <w:r>
        <w:tab/>
      </w:r>
      <w:r>
        <w:tab/>
      </w:r>
      <w:r>
        <w:tab/>
      </w:r>
      <w:r>
        <w:tab/>
      </w:r>
      <w:r w:rsidR="001E5DBA">
        <w:tab/>
      </w:r>
    </w:p>
    <w:p w14:paraId="3713C949" w14:textId="48DCC7A8" w:rsidR="00AD66B2" w:rsidRDefault="006C6BD0" w:rsidP="00AF75BA">
      <w:pPr>
        <w:spacing w:after="0"/>
      </w:pPr>
      <w:r>
        <w:t xml:space="preserve">     předseda představenstva</w:t>
      </w:r>
      <w:r>
        <w:tab/>
      </w:r>
      <w:r>
        <w:tab/>
      </w:r>
      <w:r>
        <w:tab/>
      </w:r>
      <w:r>
        <w:tab/>
      </w:r>
      <w:r>
        <w:tab/>
      </w:r>
    </w:p>
    <w:p w14:paraId="1B11CBBD" w14:textId="6C6156DF" w:rsidR="00DC2159" w:rsidRDefault="00DC2159" w:rsidP="006C6BD0">
      <w:pPr>
        <w:spacing w:before="120" w:after="120"/>
      </w:pPr>
    </w:p>
    <w:p w14:paraId="32BEBEDD" w14:textId="77777777" w:rsidR="00AF75BA" w:rsidRDefault="00AF75BA" w:rsidP="006C6BD0">
      <w:pPr>
        <w:spacing w:before="120" w:after="120"/>
      </w:pPr>
    </w:p>
    <w:p w14:paraId="36B012E9" w14:textId="77777777" w:rsidR="006C6BD0" w:rsidRPr="00A0362A" w:rsidRDefault="006C6BD0" w:rsidP="006C6BD0">
      <w:pPr>
        <w:spacing w:before="120" w:after="0" w:line="240" w:lineRule="auto"/>
      </w:pPr>
      <w:r>
        <w:t>………..</w:t>
      </w:r>
      <w:r w:rsidRPr="00A0362A">
        <w:t>……………………………………</w:t>
      </w:r>
      <w:r w:rsidRPr="00A0362A">
        <w:tab/>
      </w:r>
      <w:r w:rsidRPr="00A0362A">
        <w:tab/>
      </w:r>
      <w:r>
        <w:tab/>
      </w:r>
      <w:r>
        <w:tab/>
      </w:r>
      <w:r>
        <w:tab/>
        <w:t>…………………………………………….</w:t>
      </w:r>
      <w:r>
        <w:tab/>
      </w:r>
      <w:r w:rsidRPr="00A0362A">
        <w:tab/>
      </w:r>
    </w:p>
    <w:p w14:paraId="1BD2498A" w14:textId="5AACFC06" w:rsidR="006C6BD0" w:rsidRDefault="00AD66B2" w:rsidP="00C154A1">
      <w:pPr>
        <w:spacing w:after="0"/>
      </w:pPr>
      <w:r>
        <w:t xml:space="preserve">        </w:t>
      </w:r>
      <w:r w:rsidR="006C6BD0">
        <w:t xml:space="preserve">Ing. </w:t>
      </w:r>
      <w:r w:rsidR="00D63D7A">
        <w:t>Hynek Rais, MHA</w:t>
      </w:r>
      <w:r w:rsidR="006C6BD0">
        <w:tab/>
      </w:r>
      <w:r w:rsidR="006C6BD0">
        <w:tab/>
      </w:r>
      <w:r w:rsidR="006C6BD0">
        <w:tab/>
      </w:r>
      <w:r w:rsidR="006C6BD0">
        <w:tab/>
      </w:r>
      <w:r w:rsidR="006C6BD0">
        <w:tab/>
      </w:r>
      <w:r w:rsidR="006C6BD0">
        <w:tab/>
      </w:r>
    </w:p>
    <w:p w14:paraId="6D5C0540" w14:textId="394D66EB" w:rsidR="006C6BD0" w:rsidRDefault="006C6BD0" w:rsidP="006C6BD0">
      <w:pPr>
        <w:spacing w:after="0"/>
      </w:pPr>
      <w:r>
        <w:t>místopředseda představenstva</w:t>
      </w:r>
      <w:r w:rsidRPr="00A0362A">
        <w:tab/>
      </w:r>
      <w:r>
        <w:tab/>
      </w:r>
      <w:r>
        <w:tab/>
      </w:r>
      <w:r>
        <w:tab/>
      </w:r>
      <w:r>
        <w:tab/>
      </w:r>
      <w:r>
        <w:tab/>
      </w:r>
      <w:r w:rsidRPr="00A0362A">
        <w:tab/>
      </w:r>
      <w:r w:rsidRPr="00A0362A">
        <w:tab/>
      </w:r>
      <w:r w:rsidRPr="00A0362A">
        <w:tab/>
      </w:r>
    </w:p>
    <w:p w14:paraId="5B9F7861" w14:textId="69721F0F" w:rsidR="00095115" w:rsidRPr="00AF75BA" w:rsidRDefault="006C6BD0" w:rsidP="00AF75BA">
      <w:pPr>
        <w:rPr>
          <w:b/>
          <w:bCs/>
          <w:sz w:val="28"/>
          <w:szCs w:val="28"/>
        </w:rPr>
      </w:pPr>
      <w:r>
        <w:rPr>
          <w:b/>
          <w:sz w:val="24"/>
          <w:szCs w:val="20"/>
        </w:rPr>
        <w:br w:type="page"/>
      </w:r>
      <w:bookmarkStart w:id="32" w:name="_Hlk506979781"/>
      <w:r w:rsidR="005C0549" w:rsidRPr="00AF75BA">
        <w:rPr>
          <w:b/>
          <w:bCs/>
          <w:sz w:val="28"/>
          <w:szCs w:val="28"/>
        </w:rPr>
        <w:lastRenderedPageBreak/>
        <w:t xml:space="preserve">Příloha </w:t>
      </w:r>
      <w:r w:rsidR="00651661" w:rsidRPr="00AF75BA">
        <w:rPr>
          <w:b/>
          <w:bCs/>
          <w:sz w:val="28"/>
          <w:szCs w:val="28"/>
        </w:rPr>
        <w:t xml:space="preserve">č. </w:t>
      </w:r>
      <w:r w:rsidR="005C0549" w:rsidRPr="00AF75BA">
        <w:rPr>
          <w:b/>
          <w:bCs/>
          <w:sz w:val="28"/>
          <w:szCs w:val="28"/>
        </w:rPr>
        <w:t xml:space="preserve">1 </w:t>
      </w:r>
    </w:p>
    <w:p w14:paraId="34726715" w14:textId="2C1657B9"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Předmět </w:t>
      </w:r>
      <w:r w:rsidR="000163A7">
        <w:rPr>
          <w:rFonts w:asciiTheme="minorHAnsi" w:hAnsiTheme="minorHAnsi"/>
          <w:color w:val="auto"/>
          <w:szCs w:val="22"/>
        </w:rPr>
        <w:t xml:space="preserve">koupě a podrobný </w:t>
      </w:r>
      <w:r w:rsidR="00E256B3">
        <w:rPr>
          <w:rFonts w:asciiTheme="minorHAnsi" w:hAnsiTheme="minorHAnsi"/>
          <w:color w:val="auto"/>
          <w:szCs w:val="22"/>
        </w:rPr>
        <w:t>komponentový popis</w:t>
      </w:r>
    </w:p>
    <w:p w14:paraId="5AF6CC0E" w14:textId="3B6D88A1" w:rsidR="000163A7" w:rsidRDefault="008E58FC" w:rsidP="00D67196">
      <w:bookmarkStart w:id="33" w:name="_Hlk506979792"/>
      <w:bookmarkEnd w:id="32"/>
      <w:r>
        <w:rPr>
          <w:highlight w:val="yellow"/>
        </w:rPr>
        <w:t>Žlutě vyznačené</w:t>
      </w:r>
      <w:r w:rsidR="000163A7">
        <w:rPr>
          <w:highlight w:val="yellow"/>
        </w:rPr>
        <w:t xml:space="preserve"> vyplňuje Prodávající</w:t>
      </w:r>
    </w:p>
    <w:p w14:paraId="32F5BCA0" w14:textId="41C2D8B5" w:rsidR="005D49F7" w:rsidRDefault="000163A7" w:rsidP="00D67196">
      <w:pPr>
        <w:rPr>
          <w:szCs w:val="20"/>
        </w:rPr>
      </w:pPr>
      <w:r>
        <w:rPr>
          <w:szCs w:val="20"/>
        </w:rPr>
        <w:t xml:space="preserve">Předmět koupě je tvořen těmito </w:t>
      </w:r>
      <w:r w:rsidR="00C914D3">
        <w:rPr>
          <w:szCs w:val="20"/>
        </w:rPr>
        <w:t>položkami, softwarovými licencemi</w:t>
      </w:r>
      <w:r>
        <w:rPr>
          <w:szCs w:val="20"/>
        </w:rPr>
        <w:t>:</w:t>
      </w:r>
    </w:p>
    <w:p w14:paraId="2D9E6722" w14:textId="34306C8F" w:rsidR="005D49F7" w:rsidRDefault="005D49F7" w:rsidP="005D49F7">
      <w:pPr>
        <w:rPr>
          <w:highlight w:val="yellow"/>
        </w:rPr>
      </w:pPr>
      <w:r>
        <w:rPr>
          <w:highlight w:val="yellow"/>
        </w:rPr>
        <w:t>Prodávající uvede název předmětu koupě, vč. rozpisu příslušného softwarového vybavení (označení sw)  formou tabulky</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97"/>
        <w:gridCol w:w="1134"/>
        <w:gridCol w:w="850"/>
      </w:tblGrid>
      <w:tr w:rsidR="008B6C84" w:rsidRPr="00502FBB" w14:paraId="3DCA4A63" w14:textId="77777777" w:rsidTr="00DB58B6">
        <w:trPr>
          <w:trHeight w:val="568"/>
          <w:tblHeader/>
        </w:trPr>
        <w:tc>
          <w:tcPr>
            <w:tcW w:w="9781" w:type="dxa"/>
            <w:gridSpan w:val="3"/>
            <w:tcBorders>
              <w:bottom w:val="single" w:sz="4" w:space="0" w:color="auto"/>
            </w:tcBorders>
            <w:shd w:val="clear" w:color="auto" w:fill="FFF2CC" w:themeFill="accent4" w:themeFillTint="33"/>
            <w:vAlign w:val="center"/>
          </w:tcPr>
          <w:p w14:paraId="1E33A193" w14:textId="56A5CB74" w:rsidR="008B6C84" w:rsidRDefault="00F0489A" w:rsidP="008B6C84">
            <w:pPr>
              <w:spacing w:after="0" w:line="240" w:lineRule="auto"/>
              <w:jc w:val="center"/>
              <w:rPr>
                <w:rFonts w:cs="Tahoma"/>
                <w:b/>
                <w:bCs/>
              </w:rPr>
            </w:pPr>
            <w:bookmarkStart w:id="34" w:name="_Hlk85787818"/>
            <w:r>
              <w:rPr>
                <w:rFonts w:cs="Tahoma"/>
                <w:b/>
                <w:bCs/>
              </w:rPr>
              <w:t xml:space="preserve">Software pro </w:t>
            </w:r>
            <w:r w:rsidR="00D6377A">
              <w:rPr>
                <w:rFonts w:cs="Tahoma"/>
                <w:b/>
                <w:bCs/>
              </w:rPr>
              <w:t>virtualizaci Vmware</w:t>
            </w:r>
            <w:r>
              <w:rPr>
                <w:rFonts w:cs="Tahoma"/>
                <w:b/>
                <w:bCs/>
              </w:rPr>
              <w:t xml:space="preserve"> </w:t>
            </w:r>
          </w:p>
        </w:tc>
      </w:tr>
      <w:tr w:rsidR="008B6C84" w:rsidRPr="00502FBB" w14:paraId="1BF33560" w14:textId="77777777" w:rsidTr="008B6C84">
        <w:trPr>
          <w:trHeight w:val="568"/>
          <w:tblHeader/>
        </w:trPr>
        <w:tc>
          <w:tcPr>
            <w:tcW w:w="7797" w:type="dxa"/>
            <w:tcBorders>
              <w:bottom w:val="single" w:sz="4" w:space="0" w:color="auto"/>
            </w:tcBorders>
            <w:shd w:val="clear" w:color="auto" w:fill="FFF2CC" w:themeFill="accent4" w:themeFillTint="33"/>
            <w:vAlign w:val="center"/>
          </w:tcPr>
          <w:p w14:paraId="324F6A53" w14:textId="77777777" w:rsidR="008B6C84" w:rsidRPr="00DA1B6D" w:rsidRDefault="008B6C84" w:rsidP="008B6C84">
            <w:pPr>
              <w:spacing w:after="0" w:line="240" w:lineRule="auto"/>
              <w:jc w:val="center"/>
              <w:rPr>
                <w:rFonts w:cs="Tahoma"/>
                <w:b/>
                <w:bCs/>
                <w:highlight w:val="yellow"/>
              </w:rPr>
            </w:pPr>
            <w:r w:rsidRPr="00DA1B6D">
              <w:rPr>
                <w:rFonts w:cs="Tahoma"/>
                <w:b/>
                <w:bCs/>
                <w:highlight w:val="yellow"/>
              </w:rPr>
              <w:t>Položka</w:t>
            </w:r>
          </w:p>
          <w:p w14:paraId="2BAEBEBB" w14:textId="77777777" w:rsidR="008B6C84" w:rsidRPr="005D49F7" w:rsidRDefault="008B6C84" w:rsidP="008B6C84">
            <w:pPr>
              <w:spacing w:after="0" w:line="240" w:lineRule="auto"/>
              <w:jc w:val="center"/>
              <w:rPr>
                <w:rFonts w:cs="Tahoma"/>
                <w:b/>
                <w:bCs/>
                <w:highlight w:val="yellow"/>
              </w:rPr>
            </w:pPr>
            <w:r w:rsidRPr="00DA1B6D">
              <w:rPr>
                <w:rFonts w:cs="Tahoma"/>
                <w:b/>
                <w:bCs/>
                <w:highlight w:val="yellow"/>
              </w:rPr>
              <w:t>(Produktové číslo</w:t>
            </w:r>
            <w:r w:rsidRPr="005D49F7">
              <w:rPr>
                <w:rFonts w:cs="Tahoma"/>
                <w:b/>
                <w:bCs/>
              </w:rPr>
              <w:t>)</w:t>
            </w:r>
          </w:p>
        </w:tc>
        <w:tc>
          <w:tcPr>
            <w:tcW w:w="1134" w:type="dxa"/>
            <w:tcBorders>
              <w:bottom w:val="single" w:sz="4" w:space="0" w:color="auto"/>
            </w:tcBorders>
            <w:shd w:val="clear" w:color="auto" w:fill="FFF2CC" w:themeFill="accent4" w:themeFillTint="33"/>
            <w:vAlign w:val="center"/>
          </w:tcPr>
          <w:p w14:paraId="69D7D7D5" w14:textId="77777777" w:rsidR="008B6C84" w:rsidRPr="004F3E4D" w:rsidRDefault="008B6C84" w:rsidP="008B6C84">
            <w:pPr>
              <w:spacing w:after="0" w:line="240" w:lineRule="auto"/>
              <w:jc w:val="center"/>
              <w:rPr>
                <w:rFonts w:cs="Tahoma"/>
                <w:b/>
                <w:bCs/>
                <w:highlight w:val="yellow"/>
              </w:rPr>
            </w:pPr>
            <w:r w:rsidRPr="004F3E4D">
              <w:rPr>
                <w:rFonts w:cs="Tahoma"/>
                <w:b/>
                <w:bCs/>
                <w:highlight w:val="yellow"/>
              </w:rPr>
              <w:t>Typ licencí</w:t>
            </w:r>
          </w:p>
        </w:tc>
        <w:tc>
          <w:tcPr>
            <w:tcW w:w="850" w:type="dxa"/>
            <w:tcBorders>
              <w:bottom w:val="single" w:sz="4" w:space="0" w:color="auto"/>
            </w:tcBorders>
            <w:shd w:val="clear" w:color="auto" w:fill="FFF2CC" w:themeFill="accent4" w:themeFillTint="33"/>
            <w:vAlign w:val="center"/>
          </w:tcPr>
          <w:p w14:paraId="188006A9" w14:textId="77777777" w:rsidR="008B6C84" w:rsidRDefault="008B6C84" w:rsidP="008B6C84">
            <w:pPr>
              <w:spacing w:after="0" w:line="240" w:lineRule="auto"/>
              <w:jc w:val="center"/>
              <w:rPr>
                <w:rFonts w:cs="Tahoma"/>
                <w:b/>
                <w:bCs/>
              </w:rPr>
            </w:pPr>
            <w:r>
              <w:rPr>
                <w:rFonts w:cs="Tahoma"/>
                <w:b/>
                <w:bCs/>
              </w:rPr>
              <w:t>Počet licencí</w:t>
            </w:r>
          </w:p>
        </w:tc>
      </w:tr>
      <w:tr w:rsidR="008D5A85" w:rsidRPr="00502FBB" w14:paraId="234D9096" w14:textId="77777777" w:rsidTr="00C422DB">
        <w:trPr>
          <w:trHeight w:val="397"/>
        </w:trPr>
        <w:tc>
          <w:tcPr>
            <w:tcW w:w="7797" w:type="dxa"/>
            <w:tcBorders>
              <w:top w:val="single" w:sz="4" w:space="0" w:color="auto"/>
              <w:left w:val="single" w:sz="4" w:space="0" w:color="auto"/>
              <w:right w:val="single" w:sz="4" w:space="0" w:color="auto"/>
            </w:tcBorders>
            <w:shd w:val="clear" w:color="auto" w:fill="auto"/>
          </w:tcPr>
          <w:p w14:paraId="6503B678" w14:textId="77777777" w:rsidR="008D5A85" w:rsidRPr="00B641DD" w:rsidRDefault="008D5A85" w:rsidP="008D5A85">
            <w:pPr>
              <w:spacing w:after="0" w:line="240" w:lineRule="auto"/>
            </w:pPr>
            <w:r w:rsidRPr="00B641DD">
              <w:t>Licence pro provozovaný virtualizační software Vmware s právem užití na 1 rok</w:t>
            </w:r>
          </w:p>
          <w:p w14:paraId="376A331D" w14:textId="7B0111DF" w:rsidR="008D5A85" w:rsidRPr="00EC459A" w:rsidRDefault="006E4E22" w:rsidP="00EC459A">
            <w:pPr>
              <w:spacing w:after="0" w:line="240" w:lineRule="auto"/>
              <w:rPr>
                <w:rFonts w:ascii="Calibri" w:hAnsi="Calibri" w:cs="Calibri"/>
                <w:sz w:val="20"/>
                <w:szCs w:val="20"/>
              </w:rPr>
            </w:pPr>
            <w:r w:rsidRPr="006E4E22">
              <w:rPr>
                <w:rFonts w:ascii="Calibri" w:hAnsi="Calibri" w:cs="Calibri"/>
                <w:sz w:val="20"/>
                <w:szCs w:val="20"/>
              </w:rPr>
              <w:t>Basic Support Coverage VMware vSphere 6 Essentials Plus Kit for 3 hosts (Max 2 processors per host)</w:t>
            </w:r>
            <w:r w:rsidR="00EC459A">
              <w:rPr>
                <w:rFonts w:ascii="Calibri" w:hAnsi="Calibri" w:cs="Calibri"/>
                <w:sz w:val="20"/>
                <w:szCs w:val="20"/>
              </w:rPr>
              <w:t xml:space="preserve"> - </w:t>
            </w:r>
            <w:r w:rsidR="00EC459A" w:rsidRPr="00EC459A">
              <w:rPr>
                <w:rFonts w:ascii="Calibri" w:hAnsi="Calibri" w:cs="Calibri"/>
                <w:sz w:val="20"/>
                <w:szCs w:val="20"/>
              </w:rPr>
              <w:t>VS6-ESP-KIT-GSSS-C</w:t>
            </w:r>
            <w:r w:rsidR="008D5A85" w:rsidRPr="00B641DD">
              <w:rPr>
                <w:rFonts w:ascii="Calibri" w:hAnsi="Calibri" w:cs="Calibri"/>
                <w:sz w:val="20"/>
                <w:szCs w:val="20"/>
              </w:rPr>
              <w:br/>
              <w:t>7.9.202</w:t>
            </w:r>
            <w:r w:rsidR="004E716D">
              <w:rPr>
                <w:rFonts w:ascii="Calibri" w:hAnsi="Calibri" w:cs="Calibri"/>
                <w:sz w:val="20"/>
                <w:szCs w:val="20"/>
              </w:rPr>
              <w:t>3</w:t>
            </w:r>
            <w:r w:rsidR="008D5A85" w:rsidRPr="00B641DD">
              <w:rPr>
                <w:rFonts w:ascii="Calibri" w:hAnsi="Calibri" w:cs="Calibri"/>
                <w:sz w:val="20"/>
                <w:szCs w:val="20"/>
              </w:rPr>
              <w:t xml:space="preserve"> až 6.9.202</w:t>
            </w:r>
            <w:r w:rsidR="004E716D">
              <w:rPr>
                <w:rFonts w:ascii="Calibri" w:hAnsi="Calibri" w:cs="Calibri"/>
                <w:sz w:val="20"/>
                <w:szCs w:val="20"/>
              </w:rPr>
              <w:t>4</w:t>
            </w:r>
          </w:p>
        </w:tc>
        <w:tc>
          <w:tcPr>
            <w:tcW w:w="1134" w:type="dxa"/>
            <w:tcBorders>
              <w:top w:val="single" w:sz="4" w:space="0" w:color="auto"/>
              <w:left w:val="single" w:sz="4" w:space="0" w:color="auto"/>
              <w:right w:val="single" w:sz="4" w:space="0" w:color="auto"/>
            </w:tcBorders>
            <w:shd w:val="clear" w:color="auto" w:fill="auto"/>
            <w:vAlign w:val="center"/>
          </w:tcPr>
          <w:p w14:paraId="0037A6A5" w14:textId="34083A9B" w:rsidR="008D5A85" w:rsidRPr="00D43723" w:rsidRDefault="008D5A85" w:rsidP="008D5A85">
            <w:pPr>
              <w:spacing w:after="0" w:line="240" w:lineRule="auto"/>
              <w:jc w:val="center"/>
              <w:rPr>
                <w:rFonts w:cs="Calibri"/>
              </w:rPr>
            </w:pPr>
            <w:r w:rsidRPr="00D91A18">
              <w:rPr>
                <w:rFonts w:cs="Calibri"/>
                <w:highlight w:val="yellow"/>
              </w:rPr>
              <w:t>???</w:t>
            </w:r>
          </w:p>
        </w:tc>
        <w:tc>
          <w:tcPr>
            <w:tcW w:w="850" w:type="dxa"/>
            <w:tcBorders>
              <w:top w:val="single" w:sz="4" w:space="0" w:color="auto"/>
              <w:left w:val="single" w:sz="4" w:space="0" w:color="auto"/>
              <w:right w:val="single" w:sz="4" w:space="0" w:color="auto"/>
            </w:tcBorders>
            <w:shd w:val="clear" w:color="auto" w:fill="auto"/>
            <w:vAlign w:val="center"/>
          </w:tcPr>
          <w:p w14:paraId="7200C9E0" w14:textId="06792381" w:rsidR="008D5A85" w:rsidRPr="00A775DB" w:rsidRDefault="008D5A85" w:rsidP="008D5A85">
            <w:pPr>
              <w:spacing w:after="0" w:line="240" w:lineRule="auto"/>
              <w:jc w:val="center"/>
              <w:rPr>
                <w:rFonts w:cs="Calibri"/>
              </w:rPr>
            </w:pPr>
            <w:r>
              <w:rPr>
                <w:rFonts w:ascii="Calibri" w:hAnsi="Calibri" w:cs="Calibri"/>
                <w:sz w:val="20"/>
                <w:szCs w:val="20"/>
              </w:rPr>
              <w:t>1</w:t>
            </w:r>
          </w:p>
        </w:tc>
      </w:tr>
      <w:tr w:rsidR="008D5A85" w:rsidRPr="00502FBB" w14:paraId="43C4F5CC" w14:textId="77777777" w:rsidTr="00C422DB">
        <w:trPr>
          <w:trHeight w:val="397"/>
        </w:trPr>
        <w:tc>
          <w:tcPr>
            <w:tcW w:w="7797" w:type="dxa"/>
            <w:tcBorders>
              <w:top w:val="single" w:sz="4" w:space="0" w:color="auto"/>
              <w:left w:val="single" w:sz="4" w:space="0" w:color="auto"/>
              <w:bottom w:val="single" w:sz="4" w:space="0" w:color="auto"/>
              <w:right w:val="single" w:sz="4" w:space="0" w:color="auto"/>
            </w:tcBorders>
            <w:shd w:val="clear" w:color="auto" w:fill="auto"/>
            <w:vAlign w:val="bottom"/>
          </w:tcPr>
          <w:p w14:paraId="5A7BF65B" w14:textId="77777777" w:rsidR="008D5A85" w:rsidRPr="00FD0B73" w:rsidRDefault="008D5A85" w:rsidP="008D5A85">
            <w:pPr>
              <w:spacing w:after="0" w:line="240" w:lineRule="auto"/>
            </w:pPr>
            <w:r w:rsidRPr="00FD0B73">
              <w:t>Licence pro provozovaný virtualizační software Vmware s právem užití na 1 rok</w:t>
            </w:r>
          </w:p>
          <w:p w14:paraId="5C537698" w14:textId="64580F1E" w:rsidR="008D5A85" w:rsidRPr="00FD0B73" w:rsidRDefault="006E4E22" w:rsidP="008D5A85">
            <w:pPr>
              <w:spacing w:after="0" w:line="240" w:lineRule="auto"/>
              <w:rPr>
                <w:rFonts w:cs="Calibri"/>
              </w:rPr>
            </w:pPr>
            <w:r w:rsidRPr="006E4E22">
              <w:rPr>
                <w:rFonts w:ascii="Calibri" w:hAnsi="Calibri" w:cs="Calibri"/>
                <w:sz w:val="20"/>
                <w:szCs w:val="20"/>
              </w:rPr>
              <w:t>Basic Support Coverage VMware vCenter Server 8 Standard for vSphere 8 (Per Instance)</w:t>
            </w:r>
            <w:r w:rsidR="00EC459A">
              <w:rPr>
                <w:rFonts w:ascii="Calibri" w:hAnsi="Calibri" w:cs="Calibri"/>
                <w:sz w:val="20"/>
                <w:szCs w:val="20"/>
              </w:rPr>
              <w:t xml:space="preserve"> - </w:t>
            </w:r>
            <w:r w:rsidR="00EC459A" w:rsidRPr="00EC459A">
              <w:rPr>
                <w:rFonts w:ascii="Calibri" w:hAnsi="Calibri" w:cs="Calibri"/>
                <w:sz w:val="20"/>
                <w:szCs w:val="20"/>
              </w:rPr>
              <w:t>VCS8-STD-G-SSS</w:t>
            </w:r>
            <w:r w:rsidR="007B473D">
              <w:rPr>
                <w:rFonts w:ascii="Calibri" w:hAnsi="Calibri" w:cs="Calibri"/>
                <w:sz w:val="20"/>
                <w:szCs w:val="20"/>
              </w:rPr>
              <w:t>-</w:t>
            </w:r>
            <w:r w:rsidR="00EC459A" w:rsidRPr="00EC459A">
              <w:rPr>
                <w:rFonts w:ascii="Calibri" w:hAnsi="Calibri" w:cs="Calibri"/>
                <w:sz w:val="20"/>
                <w:szCs w:val="20"/>
              </w:rPr>
              <w:t>C</w:t>
            </w:r>
            <w:r w:rsidR="008D5A85" w:rsidRPr="00FD0B73">
              <w:rPr>
                <w:rFonts w:ascii="Calibri" w:hAnsi="Calibri" w:cs="Calibri"/>
                <w:sz w:val="20"/>
                <w:szCs w:val="20"/>
              </w:rPr>
              <w:br/>
              <w:t>7.9.202</w:t>
            </w:r>
            <w:r w:rsidR="004E716D">
              <w:rPr>
                <w:rFonts w:ascii="Calibri" w:hAnsi="Calibri" w:cs="Calibri"/>
                <w:sz w:val="20"/>
                <w:szCs w:val="20"/>
              </w:rPr>
              <w:t>3</w:t>
            </w:r>
            <w:r w:rsidR="008D5A85" w:rsidRPr="00FD0B73">
              <w:rPr>
                <w:rFonts w:ascii="Calibri" w:hAnsi="Calibri" w:cs="Calibri"/>
                <w:sz w:val="20"/>
                <w:szCs w:val="20"/>
              </w:rPr>
              <w:t xml:space="preserve"> až 6.9.202</w:t>
            </w:r>
            <w:r w:rsidR="004E716D">
              <w:rPr>
                <w:rFonts w:ascii="Calibri" w:hAnsi="Calibri" w:cs="Calibri"/>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8F99371" w14:textId="2BF2F7F8" w:rsidR="008D5A85" w:rsidRPr="00D43723" w:rsidRDefault="008D5A85" w:rsidP="008D5A85">
            <w:pPr>
              <w:spacing w:after="0" w:line="240" w:lineRule="auto"/>
              <w:jc w:val="center"/>
              <w:rPr>
                <w:rFonts w:cs="Calibri"/>
              </w:rPr>
            </w:pPr>
            <w:r w:rsidRPr="00D91A18">
              <w:rPr>
                <w:rFonts w:cs="Calibri"/>
                <w:highlight w:val="yellow"/>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99A10F1" w14:textId="57C09FB3" w:rsidR="008D5A85" w:rsidRPr="00A775DB" w:rsidRDefault="008D5A85" w:rsidP="008D5A85">
            <w:pPr>
              <w:spacing w:after="0" w:line="240" w:lineRule="auto"/>
              <w:jc w:val="center"/>
              <w:rPr>
                <w:rFonts w:cs="Calibri"/>
              </w:rPr>
            </w:pPr>
            <w:r>
              <w:rPr>
                <w:rFonts w:ascii="Calibri" w:hAnsi="Calibri" w:cs="Calibri"/>
                <w:sz w:val="20"/>
                <w:szCs w:val="20"/>
              </w:rPr>
              <w:t>1</w:t>
            </w:r>
          </w:p>
        </w:tc>
      </w:tr>
      <w:tr w:rsidR="008D5A85" w:rsidRPr="00502FBB" w14:paraId="7BACDC34" w14:textId="77777777" w:rsidTr="00C422DB">
        <w:trPr>
          <w:trHeight w:val="397"/>
        </w:trPr>
        <w:tc>
          <w:tcPr>
            <w:tcW w:w="7797" w:type="dxa"/>
            <w:tcBorders>
              <w:top w:val="single" w:sz="4" w:space="0" w:color="auto"/>
              <w:left w:val="single" w:sz="4" w:space="0" w:color="auto"/>
              <w:bottom w:val="single" w:sz="4" w:space="0" w:color="auto"/>
              <w:right w:val="single" w:sz="4" w:space="0" w:color="auto"/>
            </w:tcBorders>
            <w:shd w:val="clear" w:color="auto" w:fill="auto"/>
            <w:vAlign w:val="bottom"/>
          </w:tcPr>
          <w:p w14:paraId="60A6D5F3" w14:textId="77777777" w:rsidR="008D5A85" w:rsidRPr="00B95CE2" w:rsidRDefault="008D5A85" w:rsidP="008D5A85">
            <w:pPr>
              <w:spacing w:after="0" w:line="240" w:lineRule="auto"/>
            </w:pPr>
            <w:r w:rsidRPr="00B95CE2">
              <w:t>Licence pro provozovaný virtualizační software Vmware s právem užití na 1 rok</w:t>
            </w:r>
          </w:p>
          <w:p w14:paraId="3B431E11" w14:textId="4F860AC5" w:rsidR="008D5A85" w:rsidRPr="008D5A85" w:rsidRDefault="006E4E22" w:rsidP="008D5A85">
            <w:pPr>
              <w:spacing w:after="0" w:line="240" w:lineRule="auto"/>
              <w:rPr>
                <w:highlight w:val="yellow"/>
              </w:rPr>
            </w:pPr>
            <w:r w:rsidRPr="006E4E22">
              <w:rPr>
                <w:rFonts w:ascii="Calibri" w:hAnsi="Calibri" w:cs="Calibri"/>
                <w:sz w:val="20"/>
                <w:szCs w:val="20"/>
              </w:rPr>
              <w:t>Basic Support Coverage VMware vSphere 8 Standard for 1 processor</w:t>
            </w:r>
            <w:r w:rsidR="00EC459A">
              <w:rPr>
                <w:rFonts w:ascii="Calibri" w:hAnsi="Calibri" w:cs="Calibri"/>
                <w:sz w:val="20"/>
                <w:szCs w:val="20"/>
              </w:rPr>
              <w:t xml:space="preserve"> - </w:t>
            </w:r>
            <w:r w:rsidR="00EC459A" w:rsidRPr="00EC459A">
              <w:rPr>
                <w:rFonts w:ascii="Calibri" w:hAnsi="Calibri" w:cs="Calibri"/>
                <w:sz w:val="20"/>
                <w:szCs w:val="20"/>
              </w:rPr>
              <w:t>VS8-STD-G-SSS</w:t>
            </w:r>
            <w:r w:rsidR="007B473D">
              <w:rPr>
                <w:rFonts w:ascii="Calibri" w:hAnsi="Calibri" w:cs="Calibri"/>
                <w:sz w:val="20"/>
                <w:szCs w:val="20"/>
              </w:rPr>
              <w:t>-</w:t>
            </w:r>
            <w:r w:rsidR="00EC459A" w:rsidRPr="00EC459A">
              <w:rPr>
                <w:rFonts w:ascii="Calibri" w:hAnsi="Calibri" w:cs="Calibri"/>
                <w:sz w:val="20"/>
                <w:szCs w:val="20"/>
              </w:rPr>
              <w:t>C</w:t>
            </w:r>
            <w:r w:rsidR="008D5A85" w:rsidRPr="00B95CE2">
              <w:rPr>
                <w:rFonts w:ascii="Calibri" w:hAnsi="Calibri" w:cs="Calibri"/>
                <w:sz w:val="20"/>
                <w:szCs w:val="20"/>
              </w:rPr>
              <w:br/>
              <w:t>7.9.202</w:t>
            </w:r>
            <w:r w:rsidR="004E716D">
              <w:rPr>
                <w:rFonts w:ascii="Calibri" w:hAnsi="Calibri" w:cs="Calibri"/>
                <w:sz w:val="20"/>
                <w:szCs w:val="20"/>
              </w:rPr>
              <w:t>3</w:t>
            </w:r>
            <w:r w:rsidR="008D5A85" w:rsidRPr="00B95CE2">
              <w:rPr>
                <w:rFonts w:ascii="Calibri" w:hAnsi="Calibri" w:cs="Calibri"/>
                <w:sz w:val="20"/>
                <w:szCs w:val="20"/>
              </w:rPr>
              <w:t xml:space="preserve"> až 6.9.202</w:t>
            </w:r>
            <w:r w:rsidR="004E716D">
              <w:rPr>
                <w:rFonts w:ascii="Calibri" w:hAnsi="Calibri" w:cs="Calibri"/>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8E5541C" w14:textId="0D6582E1" w:rsidR="008D5A85" w:rsidRPr="00D91A18" w:rsidRDefault="008D5A85" w:rsidP="008D5A85">
            <w:pPr>
              <w:spacing w:after="0" w:line="240" w:lineRule="auto"/>
              <w:jc w:val="center"/>
              <w:rPr>
                <w:rFonts w:cs="Calibri"/>
                <w:highlight w:val="yellow"/>
              </w:rPr>
            </w:pPr>
            <w:r>
              <w:rPr>
                <w:rFonts w:cs="Calibri"/>
                <w:highlight w:val="yellow"/>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0D87929" w14:textId="544C79FC" w:rsidR="008D5A85" w:rsidRDefault="006E4E22" w:rsidP="008D5A85">
            <w:pPr>
              <w:spacing w:after="0" w:line="240" w:lineRule="auto"/>
              <w:jc w:val="center"/>
              <w:rPr>
                <w:rFonts w:cs="Calibri"/>
              </w:rPr>
            </w:pPr>
            <w:r>
              <w:rPr>
                <w:rFonts w:ascii="Calibri" w:hAnsi="Calibri" w:cs="Calibri"/>
                <w:sz w:val="20"/>
                <w:szCs w:val="20"/>
              </w:rPr>
              <w:t>6</w:t>
            </w:r>
          </w:p>
        </w:tc>
      </w:tr>
      <w:tr w:rsidR="008D5A85" w:rsidRPr="00502FBB" w14:paraId="728F8E1B" w14:textId="77777777" w:rsidTr="00C422DB">
        <w:trPr>
          <w:trHeight w:val="397"/>
        </w:trPr>
        <w:tc>
          <w:tcPr>
            <w:tcW w:w="7797" w:type="dxa"/>
            <w:tcBorders>
              <w:top w:val="single" w:sz="4" w:space="0" w:color="auto"/>
              <w:left w:val="single" w:sz="4" w:space="0" w:color="auto"/>
              <w:bottom w:val="single" w:sz="4" w:space="0" w:color="auto"/>
              <w:right w:val="single" w:sz="4" w:space="0" w:color="auto"/>
            </w:tcBorders>
            <w:shd w:val="clear" w:color="auto" w:fill="auto"/>
            <w:vAlign w:val="bottom"/>
          </w:tcPr>
          <w:p w14:paraId="7B6AC3C2" w14:textId="77777777" w:rsidR="008D5A85" w:rsidRPr="004C0F12" w:rsidRDefault="008D5A85" w:rsidP="008D5A85">
            <w:pPr>
              <w:spacing w:after="0" w:line="240" w:lineRule="auto"/>
            </w:pPr>
            <w:r w:rsidRPr="004C0F12">
              <w:t>Licence pro provozovaný virtualizační software Vmware s právem užití na 1 rok</w:t>
            </w:r>
          </w:p>
          <w:p w14:paraId="522B4A2E" w14:textId="1E3E1A5C" w:rsidR="008D5A85" w:rsidRPr="004C0F12" w:rsidRDefault="006E4E22" w:rsidP="008D5A85">
            <w:pPr>
              <w:spacing w:after="0" w:line="240" w:lineRule="auto"/>
            </w:pPr>
            <w:r w:rsidRPr="006E4E22">
              <w:rPr>
                <w:rFonts w:ascii="Calibri" w:hAnsi="Calibri" w:cs="Calibri"/>
                <w:sz w:val="20"/>
                <w:szCs w:val="20"/>
              </w:rPr>
              <w:t>Basic Support Coverage VMware vSphere 8 Standard for 1 processor</w:t>
            </w:r>
            <w:r w:rsidR="00EC459A">
              <w:rPr>
                <w:rFonts w:ascii="Calibri" w:hAnsi="Calibri" w:cs="Calibri"/>
                <w:sz w:val="20"/>
                <w:szCs w:val="20"/>
              </w:rPr>
              <w:t xml:space="preserve"> - </w:t>
            </w:r>
            <w:r w:rsidR="00EC459A" w:rsidRPr="00EC459A">
              <w:rPr>
                <w:rFonts w:ascii="Calibri" w:hAnsi="Calibri" w:cs="Calibri"/>
                <w:sz w:val="20"/>
                <w:szCs w:val="20"/>
              </w:rPr>
              <w:t>VS8-STD-G-SSS</w:t>
            </w:r>
            <w:r w:rsidR="007B473D">
              <w:rPr>
                <w:rFonts w:ascii="Calibri" w:hAnsi="Calibri" w:cs="Calibri"/>
                <w:sz w:val="20"/>
                <w:szCs w:val="20"/>
              </w:rPr>
              <w:t>-</w:t>
            </w:r>
            <w:r w:rsidR="00EC459A" w:rsidRPr="00EC459A">
              <w:rPr>
                <w:rFonts w:ascii="Calibri" w:hAnsi="Calibri" w:cs="Calibri"/>
                <w:sz w:val="20"/>
                <w:szCs w:val="20"/>
              </w:rPr>
              <w:t>C</w:t>
            </w:r>
            <w:r w:rsidR="008D5A85" w:rsidRPr="004C0F12">
              <w:rPr>
                <w:rFonts w:ascii="Calibri" w:hAnsi="Calibri" w:cs="Calibri"/>
                <w:sz w:val="20"/>
                <w:szCs w:val="20"/>
              </w:rPr>
              <w:br/>
              <w:t>7.9.202</w:t>
            </w:r>
            <w:r w:rsidR="004E716D">
              <w:rPr>
                <w:rFonts w:ascii="Calibri" w:hAnsi="Calibri" w:cs="Calibri"/>
                <w:sz w:val="20"/>
                <w:szCs w:val="20"/>
              </w:rPr>
              <w:t>3</w:t>
            </w:r>
            <w:r w:rsidR="008D5A85" w:rsidRPr="004C0F12">
              <w:rPr>
                <w:rFonts w:ascii="Calibri" w:hAnsi="Calibri" w:cs="Calibri"/>
                <w:sz w:val="20"/>
                <w:szCs w:val="20"/>
              </w:rPr>
              <w:t xml:space="preserve"> až 6.9.202</w:t>
            </w:r>
            <w:r w:rsidR="004E716D">
              <w:rPr>
                <w:rFonts w:ascii="Calibri" w:hAnsi="Calibri" w:cs="Calibri"/>
                <w:sz w:val="20"/>
                <w:szCs w:val="20"/>
              </w:rPr>
              <w:t>4</w:t>
            </w:r>
            <w:r w:rsidR="00EC459A">
              <w:rPr>
                <w:rFonts w:ascii="Calibri" w:hAnsi="Calibri" w:cs="Calibri"/>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1C9B6CD" w14:textId="53A97AE0" w:rsidR="008D5A85" w:rsidRPr="00D91A18" w:rsidRDefault="008D5A85" w:rsidP="008D5A85">
            <w:pPr>
              <w:spacing w:after="0" w:line="240" w:lineRule="auto"/>
              <w:jc w:val="center"/>
              <w:rPr>
                <w:rFonts w:cs="Calibri"/>
                <w:highlight w:val="yellow"/>
              </w:rPr>
            </w:pPr>
            <w:r>
              <w:rPr>
                <w:rFonts w:cs="Calibri"/>
                <w:highlight w:val="yellow"/>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276CC7D" w14:textId="4E81D8A8" w:rsidR="008D5A85" w:rsidRDefault="006E4E22" w:rsidP="008D5A85">
            <w:pPr>
              <w:spacing w:after="0" w:line="240" w:lineRule="auto"/>
              <w:jc w:val="center"/>
              <w:rPr>
                <w:rFonts w:cs="Calibri"/>
              </w:rPr>
            </w:pPr>
            <w:r>
              <w:rPr>
                <w:rFonts w:ascii="Calibri" w:hAnsi="Calibri" w:cs="Calibri"/>
                <w:sz w:val="20"/>
                <w:szCs w:val="20"/>
              </w:rPr>
              <w:t>4</w:t>
            </w:r>
          </w:p>
        </w:tc>
      </w:tr>
      <w:tr w:rsidR="008D5A85" w:rsidRPr="00502FBB" w14:paraId="3C1AEDA1" w14:textId="77777777" w:rsidTr="00C422DB">
        <w:trPr>
          <w:trHeight w:val="397"/>
        </w:trPr>
        <w:tc>
          <w:tcPr>
            <w:tcW w:w="7797" w:type="dxa"/>
            <w:tcBorders>
              <w:top w:val="single" w:sz="4" w:space="0" w:color="auto"/>
              <w:left w:val="single" w:sz="4" w:space="0" w:color="auto"/>
              <w:bottom w:val="single" w:sz="4" w:space="0" w:color="auto"/>
              <w:right w:val="single" w:sz="4" w:space="0" w:color="auto"/>
            </w:tcBorders>
            <w:shd w:val="clear" w:color="auto" w:fill="auto"/>
            <w:vAlign w:val="bottom"/>
          </w:tcPr>
          <w:p w14:paraId="54EAE7FD" w14:textId="77777777" w:rsidR="008D5A85" w:rsidRPr="00482F2F" w:rsidRDefault="008D5A85" w:rsidP="008D5A85">
            <w:pPr>
              <w:spacing w:after="0" w:line="240" w:lineRule="auto"/>
            </w:pPr>
            <w:r w:rsidRPr="00482F2F">
              <w:t>Licence pro provozovaný virtualizační software Vmware s právem užití na 1 rok</w:t>
            </w:r>
          </w:p>
          <w:p w14:paraId="09909DC8" w14:textId="45EA2FFA" w:rsidR="008D5A85" w:rsidRPr="00482F2F" w:rsidRDefault="006E4E22" w:rsidP="008D5A85">
            <w:pPr>
              <w:spacing w:after="0" w:line="240" w:lineRule="auto"/>
            </w:pPr>
            <w:r w:rsidRPr="006E4E22">
              <w:rPr>
                <w:rFonts w:ascii="Calibri" w:hAnsi="Calibri" w:cs="Calibri"/>
                <w:sz w:val="20"/>
                <w:szCs w:val="20"/>
              </w:rPr>
              <w:t>Production Support Coverage VMware vSphere 8 Enterprise Plus for 1 processor</w:t>
            </w:r>
            <w:r w:rsidR="008D5A85" w:rsidRPr="00482F2F">
              <w:rPr>
                <w:rFonts w:ascii="Calibri" w:hAnsi="Calibri" w:cs="Calibri"/>
                <w:sz w:val="20"/>
                <w:szCs w:val="20"/>
              </w:rPr>
              <w:t xml:space="preserve"> </w:t>
            </w:r>
            <w:r w:rsidR="00EC459A">
              <w:rPr>
                <w:rFonts w:ascii="Calibri" w:hAnsi="Calibri" w:cs="Calibri"/>
                <w:sz w:val="20"/>
                <w:szCs w:val="20"/>
              </w:rPr>
              <w:t xml:space="preserve">- </w:t>
            </w:r>
            <w:r w:rsidR="00EC459A" w:rsidRPr="00EC459A">
              <w:rPr>
                <w:rFonts w:ascii="Calibri" w:hAnsi="Calibri" w:cs="Calibri"/>
                <w:sz w:val="20"/>
                <w:szCs w:val="20"/>
              </w:rPr>
              <w:t>VS8-EPL-P-SSS-C</w:t>
            </w:r>
            <w:r w:rsidR="008D5A85" w:rsidRPr="00482F2F">
              <w:rPr>
                <w:rFonts w:ascii="Calibri" w:hAnsi="Calibri" w:cs="Calibri"/>
                <w:sz w:val="20"/>
                <w:szCs w:val="20"/>
              </w:rPr>
              <w:br/>
            </w:r>
            <w:r>
              <w:rPr>
                <w:rFonts w:ascii="Calibri" w:hAnsi="Calibri" w:cs="Calibri"/>
                <w:sz w:val="20"/>
                <w:szCs w:val="20"/>
              </w:rPr>
              <w:t>9</w:t>
            </w:r>
            <w:r w:rsidR="008D5A85" w:rsidRPr="00482F2F">
              <w:rPr>
                <w:rFonts w:ascii="Calibri" w:hAnsi="Calibri" w:cs="Calibri"/>
                <w:sz w:val="20"/>
                <w:szCs w:val="20"/>
              </w:rPr>
              <w:t>.</w:t>
            </w:r>
            <w:r>
              <w:rPr>
                <w:rFonts w:ascii="Calibri" w:hAnsi="Calibri" w:cs="Calibri"/>
                <w:sz w:val="20"/>
                <w:szCs w:val="20"/>
              </w:rPr>
              <w:t>7</w:t>
            </w:r>
            <w:r w:rsidR="008D5A85" w:rsidRPr="00482F2F">
              <w:rPr>
                <w:rFonts w:ascii="Calibri" w:hAnsi="Calibri" w:cs="Calibri"/>
                <w:sz w:val="20"/>
                <w:szCs w:val="20"/>
              </w:rPr>
              <w:t>.202</w:t>
            </w:r>
            <w:r w:rsidR="004E716D">
              <w:rPr>
                <w:rFonts w:ascii="Calibri" w:hAnsi="Calibri" w:cs="Calibri"/>
                <w:sz w:val="20"/>
                <w:szCs w:val="20"/>
              </w:rPr>
              <w:t>3</w:t>
            </w:r>
            <w:r w:rsidR="008D5A85" w:rsidRPr="00482F2F">
              <w:rPr>
                <w:rFonts w:ascii="Calibri" w:hAnsi="Calibri" w:cs="Calibri"/>
                <w:sz w:val="20"/>
                <w:szCs w:val="20"/>
              </w:rPr>
              <w:t xml:space="preserve"> až 6.9.202</w:t>
            </w:r>
            <w:r w:rsidR="004E716D">
              <w:rPr>
                <w:rFonts w:ascii="Calibri" w:hAnsi="Calibri" w:cs="Calibri"/>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01CA57" w14:textId="0DC23A64" w:rsidR="008D5A85" w:rsidRPr="00D91A18" w:rsidRDefault="008D5A85" w:rsidP="008D5A85">
            <w:pPr>
              <w:spacing w:after="0" w:line="240" w:lineRule="auto"/>
              <w:jc w:val="center"/>
              <w:rPr>
                <w:rFonts w:cs="Calibri"/>
                <w:highlight w:val="yellow"/>
              </w:rPr>
            </w:pPr>
            <w:r>
              <w:rPr>
                <w:rFonts w:cs="Calibri"/>
                <w:highlight w:val="yellow"/>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BBC266D" w14:textId="15A3E710" w:rsidR="008D5A85" w:rsidRDefault="008D5A85" w:rsidP="008D5A85">
            <w:pPr>
              <w:spacing w:after="0" w:line="240" w:lineRule="auto"/>
              <w:jc w:val="center"/>
              <w:rPr>
                <w:rFonts w:cs="Calibri"/>
              </w:rPr>
            </w:pPr>
            <w:r>
              <w:rPr>
                <w:rFonts w:ascii="Calibri" w:hAnsi="Calibri" w:cs="Calibri"/>
                <w:sz w:val="20"/>
                <w:szCs w:val="20"/>
              </w:rPr>
              <w:t>1</w:t>
            </w:r>
            <w:r w:rsidR="006E4E22">
              <w:rPr>
                <w:rFonts w:ascii="Calibri" w:hAnsi="Calibri" w:cs="Calibri"/>
                <w:sz w:val="20"/>
                <w:szCs w:val="20"/>
              </w:rPr>
              <w:t>6</w:t>
            </w:r>
          </w:p>
        </w:tc>
      </w:tr>
      <w:tr w:rsidR="008D5A85" w:rsidRPr="00502FBB" w14:paraId="5CC48978" w14:textId="77777777" w:rsidTr="00C422DB">
        <w:trPr>
          <w:trHeight w:val="397"/>
        </w:trPr>
        <w:tc>
          <w:tcPr>
            <w:tcW w:w="7797" w:type="dxa"/>
            <w:tcBorders>
              <w:top w:val="single" w:sz="4" w:space="0" w:color="auto"/>
              <w:left w:val="single" w:sz="4" w:space="0" w:color="auto"/>
              <w:bottom w:val="single" w:sz="4" w:space="0" w:color="auto"/>
              <w:right w:val="single" w:sz="4" w:space="0" w:color="auto"/>
            </w:tcBorders>
            <w:shd w:val="clear" w:color="auto" w:fill="auto"/>
            <w:vAlign w:val="bottom"/>
          </w:tcPr>
          <w:p w14:paraId="776FCE74" w14:textId="77777777" w:rsidR="008D5A85" w:rsidRPr="002826F3" w:rsidRDefault="008D5A85" w:rsidP="008D5A85">
            <w:pPr>
              <w:spacing w:after="0" w:line="240" w:lineRule="auto"/>
            </w:pPr>
            <w:r w:rsidRPr="002826F3">
              <w:t>Licence pro provozovaný virtualizační software Vmware s právem užití na 1 rok</w:t>
            </w:r>
          </w:p>
          <w:p w14:paraId="6A03172D" w14:textId="46975B7D" w:rsidR="008D5A85" w:rsidRPr="002826F3" w:rsidRDefault="006E4E22" w:rsidP="008D5A85">
            <w:pPr>
              <w:spacing w:after="0" w:line="240" w:lineRule="auto"/>
            </w:pPr>
            <w:r w:rsidRPr="006E4E22">
              <w:rPr>
                <w:rFonts w:ascii="Calibri" w:hAnsi="Calibri" w:cs="Calibri"/>
                <w:sz w:val="20"/>
                <w:szCs w:val="20"/>
              </w:rPr>
              <w:t>Production Support Coverage VMware vSphere 8 Enterprise Plus for 1 processor</w:t>
            </w:r>
            <w:r w:rsidR="00EC459A">
              <w:rPr>
                <w:rFonts w:ascii="Calibri" w:hAnsi="Calibri" w:cs="Calibri"/>
                <w:sz w:val="20"/>
                <w:szCs w:val="20"/>
              </w:rPr>
              <w:t xml:space="preserve"> - </w:t>
            </w:r>
            <w:r w:rsidR="00EC459A" w:rsidRPr="00EC459A">
              <w:rPr>
                <w:rFonts w:ascii="Calibri" w:hAnsi="Calibri" w:cs="Calibri"/>
                <w:sz w:val="20"/>
                <w:szCs w:val="20"/>
              </w:rPr>
              <w:t>VS8-EPL-P-SSS-C</w:t>
            </w:r>
            <w:r w:rsidR="008D5A85" w:rsidRPr="002826F3">
              <w:rPr>
                <w:rFonts w:ascii="Calibri" w:hAnsi="Calibri" w:cs="Calibri"/>
                <w:sz w:val="20"/>
                <w:szCs w:val="20"/>
              </w:rPr>
              <w:br/>
            </w:r>
            <w:r>
              <w:rPr>
                <w:rFonts w:ascii="Calibri" w:hAnsi="Calibri" w:cs="Calibri"/>
                <w:sz w:val="20"/>
                <w:szCs w:val="20"/>
              </w:rPr>
              <w:t>3</w:t>
            </w:r>
            <w:r w:rsidR="008D5A85" w:rsidRPr="002826F3">
              <w:rPr>
                <w:rFonts w:ascii="Calibri" w:hAnsi="Calibri" w:cs="Calibri"/>
                <w:sz w:val="20"/>
                <w:szCs w:val="20"/>
              </w:rPr>
              <w:t>.</w:t>
            </w:r>
            <w:r>
              <w:rPr>
                <w:rFonts w:ascii="Calibri" w:hAnsi="Calibri" w:cs="Calibri"/>
                <w:sz w:val="20"/>
                <w:szCs w:val="20"/>
              </w:rPr>
              <w:t>8</w:t>
            </w:r>
            <w:r w:rsidR="008D5A85" w:rsidRPr="002826F3">
              <w:rPr>
                <w:rFonts w:ascii="Calibri" w:hAnsi="Calibri" w:cs="Calibri"/>
                <w:sz w:val="20"/>
                <w:szCs w:val="20"/>
              </w:rPr>
              <w:t>.202</w:t>
            </w:r>
            <w:r>
              <w:rPr>
                <w:rFonts w:ascii="Calibri" w:hAnsi="Calibri" w:cs="Calibri"/>
                <w:sz w:val="20"/>
                <w:szCs w:val="20"/>
              </w:rPr>
              <w:t>3</w:t>
            </w:r>
            <w:r w:rsidR="008D5A85" w:rsidRPr="002826F3">
              <w:rPr>
                <w:rFonts w:ascii="Calibri" w:hAnsi="Calibri" w:cs="Calibri"/>
                <w:sz w:val="20"/>
                <w:szCs w:val="20"/>
              </w:rPr>
              <w:t xml:space="preserve"> až 6.9.202</w:t>
            </w:r>
            <w:r>
              <w:rPr>
                <w:rFonts w:ascii="Calibri" w:hAnsi="Calibri" w:cs="Calibri"/>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39CF8BC" w14:textId="0DB056E9" w:rsidR="008D5A85" w:rsidRPr="00D91A18" w:rsidRDefault="008D5A85" w:rsidP="008D5A85">
            <w:pPr>
              <w:spacing w:after="0" w:line="240" w:lineRule="auto"/>
              <w:jc w:val="center"/>
              <w:rPr>
                <w:rFonts w:cs="Calibri"/>
                <w:highlight w:val="yellow"/>
              </w:rPr>
            </w:pPr>
            <w:r>
              <w:rPr>
                <w:rFonts w:cs="Calibri"/>
                <w:highlight w:val="yellow"/>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7FF008B" w14:textId="65B6DBF9" w:rsidR="008D5A85" w:rsidRDefault="006E4E22" w:rsidP="008D5A85">
            <w:pPr>
              <w:spacing w:after="0" w:line="240" w:lineRule="auto"/>
              <w:jc w:val="center"/>
              <w:rPr>
                <w:rFonts w:cs="Calibri"/>
              </w:rPr>
            </w:pPr>
            <w:r>
              <w:rPr>
                <w:rFonts w:ascii="Calibri" w:hAnsi="Calibri" w:cs="Calibri"/>
                <w:sz w:val="20"/>
                <w:szCs w:val="20"/>
              </w:rPr>
              <w:t>2</w:t>
            </w:r>
            <w:r w:rsidR="008D5A85">
              <w:rPr>
                <w:rFonts w:ascii="Calibri" w:hAnsi="Calibri" w:cs="Calibri"/>
                <w:sz w:val="20"/>
                <w:szCs w:val="20"/>
              </w:rPr>
              <w:t>4</w:t>
            </w:r>
          </w:p>
        </w:tc>
      </w:tr>
      <w:tr w:rsidR="008D5A85" w:rsidRPr="00502FBB" w14:paraId="5D5F85A9" w14:textId="77777777" w:rsidTr="00C422DB">
        <w:trPr>
          <w:trHeight w:val="397"/>
        </w:trPr>
        <w:tc>
          <w:tcPr>
            <w:tcW w:w="7797" w:type="dxa"/>
            <w:tcBorders>
              <w:top w:val="single" w:sz="4" w:space="0" w:color="auto"/>
              <w:left w:val="single" w:sz="4" w:space="0" w:color="auto"/>
              <w:bottom w:val="single" w:sz="4" w:space="0" w:color="auto"/>
              <w:right w:val="single" w:sz="4" w:space="0" w:color="auto"/>
            </w:tcBorders>
            <w:shd w:val="clear" w:color="auto" w:fill="auto"/>
            <w:vAlign w:val="bottom"/>
          </w:tcPr>
          <w:p w14:paraId="7AAE23CD" w14:textId="77777777" w:rsidR="008D5A85" w:rsidRPr="006D0327" w:rsidRDefault="008D5A85" w:rsidP="008D5A85">
            <w:pPr>
              <w:spacing w:after="0" w:line="240" w:lineRule="auto"/>
            </w:pPr>
            <w:r w:rsidRPr="006D0327">
              <w:t>Licence pro provozovaný virtualizační software Vmware s právem užití na 1 rok</w:t>
            </w:r>
          </w:p>
          <w:p w14:paraId="47B0333C" w14:textId="140F87A1" w:rsidR="008D5A85" w:rsidRPr="00EC459A" w:rsidRDefault="006E4E22" w:rsidP="00EC459A">
            <w:pPr>
              <w:spacing w:after="0" w:line="240" w:lineRule="auto"/>
              <w:rPr>
                <w:rFonts w:ascii="Calibri" w:hAnsi="Calibri" w:cs="Calibri"/>
                <w:sz w:val="20"/>
                <w:szCs w:val="20"/>
              </w:rPr>
            </w:pPr>
            <w:r w:rsidRPr="006E4E22">
              <w:rPr>
                <w:rFonts w:ascii="Calibri" w:hAnsi="Calibri" w:cs="Calibri"/>
                <w:sz w:val="20"/>
                <w:szCs w:val="20"/>
              </w:rPr>
              <w:t>Production Support Coverage VMware vSphere 5 Essentials Plus Kit for 3 hosts (Max 2 processors per host)</w:t>
            </w:r>
            <w:r w:rsidR="00EC459A">
              <w:rPr>
                <w:rFonts w:ascii="Calibri" w:hAnsi="Calibri" w:cs="Calibri"/>
                <w:sz w:val="20"/>
                <w:szCs w:val="20"/>
              </w:rPr>
              <w:t xml:space="preserve"> - </w:t>
            </w:r>
            <w:r w:rsidR="00EC459A" w:rsidRPr="00EC459A">
              <w:rPr>
                <w:rFonts w:ascii="Calibri" w:hAnsi="Calibri" w:cs="Calibri"/>
                <w:sz w:val="20"/>
                <w:szCs w:val="20"/>
              </w:rPr>
              <w:t>VS5-ESP-KIT-PSSS-C</w:t>
            </w:r>
            <w:r w:rsidR="008D5A85" w:rsidRPr="006D0327">
              <w:rPr>
                <w:rFonts w:ascii="Calibri" w:hAnsi="Calibri" w:cs="Calibri"/>
                <w:sz w:val="20"/>
                <w:szCs w:val="20"/>
              </w:rPr>
              <w:br/>
              <w:t>7.9.202</w:t>
            </w:r>
            <w:r w:rsidR="004E716D">
              <w:rPr>
                <w:rFonts w:ascii="Calibri" w:hAnsi="Calibri" w:cs="Calibri"/>
                <w:sz w:val="20"/>
                <w:szCs w:val="20"/>
              </w:rPr>
              <w:t>3</w:t>
            </w:r>
            <w:r w:rsidR="008D5A85" w:rsidRPr="006D0327">
              <w:rPr>
                <w:rFonts w:ascii="Calibri" w:hAnsi="Calibri" w:cs="Calibri"/>
                <w:sz w:val="20"/>
                <w:szCs w:val="20"/>
              </w:rPr>
              <w:t xml:space="preserve"> až 6.9.202</w:t>
            </w:r>
            <w:r w:rsidR="004E716D">
              <w:rPr>
                <w:rFonts w:ascii="Calibri" w:hAnsi="Calibri" w:cs="Calibri"/>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DAA568B" w14:textId="32690C97" w:rsidR="008D5A85" w:rsidRPr="00D91A18" w:rsidRDefault="008D5A85" w:rsidP="008D5A85">
            <w:pPr>
              <w:spacing w:after="0" w:line="240" w:lineRule="auto"/>
              <w:jc w:val="center"/>
              <w:rPr>
                <w:rFonts w:cs="Calibri"/>
                <w:highlight w:val="yellow"/>
              </w:rPr>
            </w:pPr>
            <w:r>
              <w:rPr>
                <w:rFonts w:cs="Calibri"/>
                <w:highlight w:val="yellow"/>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AC6F2DB" w14:textId="11A80DEA" w:rsidR="008D5A85" w:rsidRDefault="008D5A85" w:rsidP="008D5A85">
            <w:pPr>
              <w:spacing w:after="0" w:line="240" w:lineRule="auto"/>
              <w:jc w:val="center"/>
              <w:rPr>
                <w:rFonts w:cs="Calibri"/>
              </w:rPr>
            </w:pPr>
            <w:r>
              <w:rPr>
                <w:rFonts w:ascii="Calibri" w:hAnsi="Calibri" w:cs="Calibri"/>
                <w:sz w:val="20"/>
                <w:szCs w:val="20"/>
              </w:rPr>
              <w:t>1</w:t>
            </w:r>
          </w:p>
        </w:tc>
      </w:tr>
      <w:tr w:rsidR="008D5A85" w:rsidRPr="00502FBB" w14:paraId="471D2CFA" w14:textId="77777777" w:rsidTr="00C422DB">
        <w:trPr>
          <w:trHeight w:val="397"/>
        </w:trPr>
        <w:tc>
          <w:tcPr>
            <w:tcW w:w="7797" w:type="dxa"/>
            <w:tcBorders>
              <w:top w:val="single" w:sz="4" w:space="0" w:color="auto"/>
              <w:left w:val="single" w:sz="4" w:space="0" w:color="auto"/>
              <w:bottom w:val="single" w:sz="4" w:space="0" w:color="auto"/>
              <w:right w:val="single" w:sz="4" w:space="0" w:color="auto"/>
            </w:tcBorders>
            <w:shd w:val="clear" w:color="auto" w:fill="auto"/>
            <w:vAlign w:val="bottom"/>
          </w:tcPr>
          <w:p w14:paraId="74510F64" w14:textId="77777777" w:rsidR="008D5A85" w:rsidRPr="00905D41" w:rsidRDefault="008D5A85" w:rsidP="008D5A85">
            <w:pPr>
              <w:spacing w:after="0" w:line="240" w:lineRule="auto"/>
            </w:pPr>
            <w:r w:rsidRPr="00905D41">
              <w:t>Licence pro provozovaný virtualizační software Vmware s právem užití na 1 rok</w:t>
            </w:r>
          </w:p>
          <w:p w14:paraId="02CFC552" w14:textId="5C449627" w:rsidR="008D5A85" w:rsidRPr="00EC459A" w:rsidRDefault="006E4E22" w:rsidP="00EC459A">
            <w:pPr>
              <w:spacing w:after="0" w:line="240" w:lineRule="auto"/>
              <w:rPr>
                <w:rFonts w:ascii="Calibri" w:hAnsi="Calibri" w:cs="Calibri"/>
                <w:sz w:val="20"/>
                <w:szCs w:val="20"/>
              </w:rPr>
            </w:pPr>
            <w:r w:rsidRPr="006E4E22">
              <w:rPr>
                <w:rFonts w:ascii="Calibri" w:hAnsi="Calibri" w:cs="Calibri"/>
                <w:sz w:val="20"/>
                <w:szCs w:val="20"/>
              </w:rPr>
              <w:t>Production Support Coverage VMware vSphere 5 Essentials Plus Kit for 3 hosts (Max 2 processors per host)</w:t>
            </w:r>
            <w:r w:rsidR="00EC459A">
              <w:rPr>
                <w:rFonts w:ascii="Calibri" w:hAnsi="Calibri" w:cs="Calibri"/>
                <w:sz w:val="20"/>
                <w:szCs w:val="20"/>
              </w:rPr>
              <w:t xml:space="preserve"> - </w:t>
            </w:r>
            <w:r w:rsidR="00EC459A" w:rsidRPr="00EC459A">
              <w:rPr>
                <w:rFonts w:ascii="Calibri" w:hAnsi="Calibri" w:cs="Calibri"/>
                <w:sz w:val="20"/>
                <w:szCs w:val="20"/>
              </w:rPr>
              <w:t>VS5-ESP-BUN-PSSS-C</w:t>
            </w:r>
            <w:r w:rsidR="008D5A85" w:rsidRPr="00905D41">
              <w:rPr>
                <w:rFonts w:ascii="Calibri" w:hAnsi="Calibri" w:cs="Calibri"/>
                <w:sz w:val="20"/>
                <w:szCs w:val="20"/>
              </w:rPr>
              <w:br/>
              <w:t>7.9.202</w:t>
            </w:r>
            <w:r w:rsidR="004E716D">
              <w:rPr>
                <w:rFonts w:ascii="Calibri" w:hAnsi="Calibri" w:cs="Calibri"/>
                <w:sz w:val="20"/>
                <w:szCs w:val="20"/>
              </w:rPr>
              <w:t>3</w:t>
            </w:r>
            <w:r w:rsidR="008D5A85" w:rsidRPr="00905D41">
              <w:rPr>
                <w:rFonts w:ascii="Calibri" w:hAnsi="Calibri" w:cs="Calibri"/>
                <w:sz w:val="20"/>
                <w:szCs w:val="20"/>
              </w:rPr>
              <w:t xml:space="preserve"> až 6.9.202</w:t>
            </w:r>
            <w:r w:rsidR="004E716D">
              <w:rPr>
                <w:rFonts w:ascii="Calibri" w:hAnsi="Calibri" w:cs="Calibri"/>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D1996D" w14:textId="5DAC9C3B" w:rsidR="008D5A85" w:rsidRPr="00DC60E2" w:rsidRDefault="008D5A85" w:rsidP="008D5A85">
            <w:pPr>
              <w:spacing w:after="0" w:line="240" w:lineRule="auto"/>
              <w:jc w:val="center"/>
              <w:rPr>
                <w:rFonts w:cs="Calibri"/>
                <w:highlight w:val="yellow"/>
              </w:rPr>
            </w:pPr>
            <w:r w:rsidRPr="00DC60E2">
              <w:rPr>
                <w:rFonts w:cs="Calibri"/>
                <w:highlight w:val="yellow"/>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EF7E51C" w14:textId="0EEB9C17" w:rsidR="008D5A85" w:rsidRDefault="006E4E22" w:rsidP="008D5A85">
            <w:pPr>
              <w:spacing w:after="0" w:line="240" w:lineRule="auto"/>
              <w:jc w:val="center"/>
              <w:rPr>
                <w:rFonts w:cs="Calibri"/>
              </w:rPr>
            </w:pPr>
            <w:r>
              <w:rPr>
                <w:rFonts w:ascii="Calibri" w:hAnsi="Calibri" w:cs="Calibri"/>
                <w:sz w:val="20"/>
                <w:szCs w:val="20"/>
              </w:rPr>
              <w:t>1</w:t>
            </w:r>
          </w:p>
        </w:tc>
      </w:tr>
      <w:tr w:rsidR="006D05EB" w:rsidRPr="00502FBB" w14:paraId="108768C5" w14:textId="77777777" w:rsidTr="00C422DB">
        <w:trPr>
          <w:trHeight w:val="397"/>
        </w:trPr>
        <w:tc>
          <w:tcPr>
            <w:tcW w:w="7797" w:type="dxa"/>
            <w:tcBorders>
              <w:top w:val="single" w:sz="4" w:space="0" w:color="auto"/>
              <w:left w:val="single" w:sz="4" w:space="0" w:color="auto"/>
              <w:bottom w:val="single" w:sz="4" w:space="0" w:color="auto"/>
              <w:right w:val="single" w:sz="4" w:space="0" w:color="auto"/>
            </w:tcBorders>
            <w:shd w:val="clear" w:color="auto" w:fill="auto"/>
            <w:vAlign w:val="bottom"/>
          </w:tcPr>
          <w:p w14:paraId="4A5AF8FE" w14:textId="77777777" w:rsidR="006D05EB" w:rsidRPr="00905D41" w:rsidRDefault="006D05EB" w:rsidP="006D05EB">
            <w:pPr>
              <w:spacing w:after="0" w:line="240" w:lineRule="auto"/>
            </w:pPr>
            <w:r w:rsidRPr="00905D41">
              <w:t>Licence pro provozovaný virtualizační software Vmware s právem užití na 1 rok</w:t>
            </w:r>
          </w:p>
          <w:p w14:paraId="51F8FEBA" w14:textId="04D35695" w:rsidR="006D05EB" w:rsidRDefault="006D05EB" w:rsidP="008D5A85">
            <w:pPr>
              <w:spacing w:after="0" w:line="240" w:lineRule="auto"/>
            </w:pPr>
            <w:r w:rsidRPr="006D05EB">
              <w:t>Subscription VMware vSphere 5 Essentials Kit for 3 hosts (Max 2 processors per host)</w:t>
            </w:r>
            <w:r w:rsidR="00EC459A">
              <w:t xml:space="preserve"> - </w:t>
            </w:r>
            <w:r w:rsidR="00EC459A" w:rsidRPr="00EC459A">
              <w:t>VS5-ESSL-SUB-C</w:t>
            </w:r>
          </w:p>
          <w:p w14:paraId="1675D545" w14:textId="36774FE9" w:rsidR="006D05EB" w:rsidRPr="00905D41" w:rsidRDefault="006D05EB" w:rsidP="008D5A85">
            <w:pPr>
              <w:spacing w:after="0" w:line="240" w:lineRule="auto"/>
            </w:pPr>
            <w:r w:rsidRPr="006D0327">
              <w:rPr>
                <w:rFonts w:ascii="Calibri" w:hAnsi="Calibri" w:cs="Calibri"/>
                <w:sz w:val="20"/>
                <w:szCs w:val="20"/>
              </w:rPr>
              <w:t>7.9.202</w:t>
            </w:r>
            <w:r>
              <w:rPr>
                <w:rFonts w:ascii="Calibri" w:hAnsi="Calibri" w:cs="Calibri"/>
                <w:sz w:val="20"/>
                <w:szCs w:val="20"/>
              </w:rPr>
              <w:t>3</w:t>
            </w:r>
            <w:r w:rsidRPr="006D0327">
              <w:rPr>
                <w:rFonts w:ascii="Calibri" w:hAnsi="Calibri" w:cs="Calibri"/>
                <w:sz w:val="20"/>
                <w:szCs w:val="20"/>
              </w:rPr>
              <w:t xml:space="preserve"> až 6.9.202</w:t>
            </w:r>
            <w:r>
              <w:rPr>
                <w:rFonts w:ascii="Calibri" w:hAnsi="Calibri" w:cs="Calibri"/>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8378BB" w14:textId="793DF600" w:rsidR="006D05EB" w:rsidRPr="00DC60E2" w:rsidRDefault="006D05EB" w:rsidP="008D5A85">
            <w:pPr>
              <w:spacing w:after="0" w:line="240" w:lineRule="auto"/>
              <w:jc w:val="center"/>
              <w:rPr>
                <w:rFonts w:cs="Calibri"/>
                <w:highlight w:val="yellow"/>
              </w:rPr>
            </w:pPr>
            <w:r>
              <w:rPr>
                <w:rFonts w:cs="Calibri"/>
                <w:highlight w:val="yellow"/>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BBB6E67" w14:textId="5913598E" w:rsidR="006D05EB" w:rsidRDefault="006D05EB" w:rsidP="008D5A85">
            <w:pPr>
              <w:spacing w:after="0" w:line="240" w:lineRule="auto"/>
              <w:jc w:val="center"/>
              <w:rPr>
                <w:rFonts w:ascii="Calibri" w:hAnsi="Calibri" w:cs="Calibri"/>
                <w:sz w:val="20"/>
                <w:szCs w:val="20"/>
              </w:rPr>
            </w:pPr>
            <w:r>
              <w:rPr>
                <w:rFonts w:ascii="Calibri" w:hAnsi="Calibri" w:cs="Calibri"/>
                <w:sz w:val="20"/>
                <w:szCs w:val="20"/>
              </w:rPr>
              <w:t>1</w:t>
            </w:r>
          </w:p>
        </w:tc>
      </w:tr>
      <w:tr w:rsidR="008D5A85" w:rsidRPr="00502FBB" w14:paraId="24BB9D02" w14:textId="77777777" w:rsidTr="00C422DB">
        <w:trPr>
          <w:trHeight w:val="397"/>
        </w:trPr>
        <w:tc>
          <w:tcPr>
            <w:tcW w:w="7797" w:type="dxa"/>
            <w:tcBorders>
              <w:top w:val="single" w:sz="4" w:space="0" w:color="auto"/>
              <w:left w:val="single" w:sz="4" w:space="0" w:color="auto"/>
              <w:bottom w:val="single" w:sz="4" w:space="0" w:color="auto"/>
              <w:right w:val="single" w:sz="4" w:space="0" w:color="auto"/>
            </w:tcBorders>
            <w:shd w:val="clear" w:color="auto" w:fill="auto"/>
            <w:vAlign w:val="bottom"/>
          </w:tcPr>
          <w:p w14:paraId="67C345E3" w14:textId="1E93142F" w:rsidR="00923085" w:rsidRPr="004859E2" w:rsidRDefault="00923085" w:rsidP="008D5A85">
            <w:pPr>
              <w:spacing w:after="0" w:line="240" w:lineRule="auto"/>
              <w:rPr>
                <w:rFonts w:ascii="Calibri" w:hAnsi="Calibri" w:cs="Calibri"/>
                <w:sz w:val="20"/>
                <w:szCs w:val="20"/>
              </w:rPr>
            </w:pPr>
            <w:r w:rsidRPr="004859E2">
              <w:t>Licence pro provozovaný virtualizační software Vmware s právem užití na 1 rok</w:t>
            </w:r>
          </w:p>
          <w:p w14:paraId="55BC8248" w14:textId="24A66359" w:rsidR="008D5A85" w:rsidRPr="004859E2" w:rsidRDefault="00FB2496" w:rsidP="008D5A85">
            <w:pPr>
              <w:spacing w:after="0" w:line="240" w:lineRule="auto"/>
            </w:pPr>
            <w:r w:rsidRPr="00FB2496">
              <w:rPr>
                <w:rFonts w:ascii="Calibri" w:hAnsi="Calibri" w:cs="Calibri"/>
                <w:sz w:val="20"/>
                <w:szCs w:val="20"/>
              </w:rPr>
              <w:t>Production Support Coverage VMware vCenter Server 8 Standard for vSphere 8 (Per Instance)</w:t>
            </w:r>
            <w:r w:rsidR="007B473D">
              <w:rPr>
                <w:rFonts w:ascii="Calibri" w:hAnsi="Calibri" w:cs="Calibri"/>
                <w:sz w:val="20"/>
                <w:szCs w:val="20"/>
              </w:rPr>
              <w:t xml:space="preserve"> - </w:t>
            </w:r>
            <w:r w:rsidR="007B473D" w:rsidRPr="007B473D">
              <w:rPr>
                <w:rFonts w:ascii="Calibri" w:hAnsi="Calibri" w:cs="Calibri"/>
                <w:sz w:val="20"/>
                <w:szCs w:val="20"/>
              </w:rPr>
              <w:t>VCS8-STD-P-SSS</w:t>
            </w:r>
            <w:r w:rsidR="007B473D">
              <w:rPr>
                <w:rFonts w:ascii="Calibri" w:hAnsi="Calibri" w:cs="Calibri"/>
                <w:sz w:val="20"/>
                <w:szCs w:val="20"/>
              </w:rPr>
              <w:t>-</w:t>
            </w:r>
            <w:r w:rsidR="007B473D" w:rsidRPr="007B473D">
              <w:rPr>
                <w:rFonts w:ascii="Calibri" w:hAnsi="Calibri" w:cs="Calibri"/>
                <w:sz w:val="20"/>
                <w:szCs w:val="20"/>
              </w:rPr>
              <w:t>C</w:t>
            </w:r>
            <w:r w:rsidR="008D5A85" w:rsidRPr="004859E2">
              <w:rPr>
                <w:rFonts w:ascii="Calibri" w:hAnsi="Calibri" w:cs="Calibri"/>
                <w:sz w:val="20"/>
                <w:szCs w:val="20"/>
              </w:rPr>
              <w:br/>
            </w:r>
            <w:r>
              <w:rPr>
                <w:rFonts w:ascii="Calibri" w:hAnsi="Calibri" w:cs="Calibri"/>
                <w:sz w:val="20"/>
                <w:szCs w:val="20"/>
              </w:rPr>
              <w:t>3</w:t>
            </w:r>
            <w:r w:rsidR="008D5A85" w:rsidRPr="004859E2">
              <w:rPr>
                <w:rFonts w:ascii="Calibri" w:hAnsi="Calibri" w:cs="Calibri"/>
                <w:sz w:val="20"/>
                <w:szCs w:val="20"/>
              </w:rPr>
              <w:t>.</w:t>
            </w:r>
            <w:r>
              <w:rPr>
                <w:rFonts w:ascii="Calibri" w:hAnsi="Calibri" w:cs="Calibri"/>
                <w:sz w:val="20"/>
                <w:szCs w:val="20"/>
              </w:rPr>
              <w:t>8</w:t>
            </w:r>
            <w:r w:rsidR="008D5A85" w:rsidRPr="004859E2">
              <w:rPr>
                <w:rFonts w:ascii="Calibri" w:hAnsi="Calibri" w:cs="Calibri"/>
                <w:sz w:val="20"/>
                <w:szCs w:val="20"/>
              </w:rPr>
              <w:t>.202</w:t>
            </w:r>
            <w:r w:rsidR="004E716D">
              <w:rPr>
                <w:rFonts w:ascii="Calibri" w:hAnsi="Calibri" w:cs="Calibri"/>
                <w:sz w:val="20"/>
                <w:szCs w:val="20"/>
              </w:rPr>
              <w:t>3</w:t>
            </w:r>
            <w:r w:rsidR="008D5A85" w:rsidRPr="004859E2">
              <w:rPr>
                <w:rFonts w:ascii="Calibri" w:hAnsi="Calibri" w:cs="Calibri"/>
                <w:sz w:val="20"/>
                <w:szCs w:val="20"/>
              </w:rPr>
              <w:t xml:space="preserve"> až </w:t>
            </w:r>
            <w:r w:rsidR="006E4E22">
              <w:rPr>
                <w:rFonts w:ascii="Calibri" w:hAnsi="Calibri" w:cs="Calibri"/>
                <w:sz w:val="20"/>
                <w:szCs w:val="20"/>
              </w:rPr>
              <w:t>6</w:t>
            </w:r>
            <w:r w:rsidR="008D5A85" w:rsidRPr="004859E2">
              <w:rPr>
                <w:rFonts w:ascii="Calibri" w:hAnsi="Calibri" w:cs="Calibri"/>
                <w:sz w:val="20"/>
                <w:szCs w:val="20"/>
              </w:rPr>
              <w:t>.</w:t>
            </w:r>
            <w:r w:rsidR="006E4E22">
              <w:rPr>
                <w:rFonts w:ascii="Calibri" w:hAnsi="Calibri" w:cs="Calibri"/>
                <w:sz w:val="20"/>
                <w:szCs w:val="20"/>
              </w:rPr>
              <w:t>9</w:t>
            </w:r>
            <w:r w:rsidR="008D5A85" w:rsidRPr="004859E2">
              <w:rPr>
                <w:rFonts w:ascii="Calibri" w:hAnsi="Calibri" w:cs="Calibri"/>
                <w:sz w:val="20"/>
                <w:szCs w:val="20"/>
              </w:rPr>
              <w:t>.202</w:t>
            </w:r>
            <w:r w:rsidR="004E716D">
              <w:rPr>
                <w:rFonts w:ascii="Calibri" w:hAnsi="Calibri" w:cs="Calibri"/>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DEF6B9" w14:textId="3C6ED7B7" w:rsidR="008D5A85" w:rsidRPr="00D91A18" w:rsidRDefault="008D5A85" w:rsidP="008D5A85">
            <w:pPr>
              <w:spacing w:after="0" w:line="240" w:lineRule="auto"/>
              <w:jc w:val="center"/>
              <w:rPr>
                <w:rFonts w:cs="Calibri"/>
                <w:highlight w:val="yellow"/>
              </w:rPr>
            </w:pPr>
            <w:r>
              <w:rPr>
                <w:rFonts w:cs="Calibri"/>
                <w:highlight w:val="yellow"/>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3ABE6A1" w14:textId="6EFEB44B" w:rsidR="008D5A85" w:rsidRDefault="008D5A85" w:rsidP="008D5A85">
            <w:pPr>
              <w:spacing w:after="0" w:line="240" w:lineRule="auto"/>
              <w:jc w:val="center"/>
              <w:rPr>
                <w:rFonts w:cs="Calibri"/>
              </w:rPr>
            </w:pPr>
            <w:r>
              <w:rPr>
                <w:rFonts w:ascii="Calibri" w:hAnsi="Calibri" w:cs="Calibri"/>
                <w:sz w:val="20"/>
                <w:szCs w:val="20"/>
              </w:rPr>
              <w:t>1</w:t>
            </w:r>
          </w:p>
        </w:tc>
      </w:tr>
      <w:tr w:rsidR="008D5A85" w:rsidRPr="00502FBB" w14:paraId="425F773A" w14:textId="77777777" w:rsidTr="00FB2496">
        <w:trPr>
          <w:trHeight w:val="397"/>
        </w:trPr>
        <w:tc>
          <w:tcPr>
            <w:tcW w:w="7797" w:type="dxa"/>
            <w:tcBorders>
              <w:top w:val="single" w:sz="4" w:space="0" w:color="auto"/>
              <w:left w:val="single" w:sz="4" w:space="0" w:color="auto"/>
              <w:bottom w:val="single" w:sz="4" w:space="0" w:color="auto"/>
              <w:right w:val="single" w:sz="4" w:space="0" w:color="auto"/>
            </w:tcBorders>
            <w:shd w:val="clear" w:color="auto" w:fill="auto"/>
            <w:vAlign w:val="bottom"/>
          </w:tcPr>
          <w:p w14:paraId="77493349" w14:textId="77777777" w:rsidR="008D5A85" w:rsidRPr="00E0461D" w:rsidRDefault="008D5A85" w:rsidP="008D5A85">
            <w:pPr>
              <w:spacing w:after="0" w:line="240" w:lineRule="auto"/>
            </w:pPr>
            <w:r w:rsidRPr="00E0461D">
              <w:lastRenderedPageBreak/>
              <w:t>Licence pro provozovaný virtualizační software Vmware s právem užití na 1 rok</w:t>
            </w:r>
          </w:p>
          <w:p w14:paraId="4E7CE952" w14:textId="534760CB" w:rsidR="008D5A85" w:rsidRPr="00E0461D" w:rsidRDefault="00FB2496" w:rsidP="008D5A85">
            <w:pPr>
              <w:spacing w:after="0" w:line="240" w:lineRule="auto"/>
            </w:pPr>
            <w:r w:rsidRPr="00FB2496">
              <w:rPr>
                <w:rFonts w:ascii="Calibri" w:hAnsi="Calibri" w:cs="Calibri"/>
                <w:sz w:val="20"/>
                <w:szCs w:val="20"/>
              </w:rPr>
              <w:t>Subscription VMware vSphere 6 Essentials Kit for 3 hosts (Max 2 processors per host)</w:t>
            </w:r>
            <w:r w:rsidR="00EC459A">
              <w:rPr>
                <w:rFonts w:ascii="Calibri" w:hAnsi="Calibri" w:cs="Calibri"/>
                <w:sz w:val="20"/>
                <w:szCs w:val="20"/>
              </w:rPr>
              <w:t xml:space="preserve"> - </w:t>
            </w:r>
            <w:r w:rsidR="00EC459A" w:rsidRPr="00EC459A">
              <w:rPr>
                <w:rFonts w:ascii="Calibri" w:hAnsi="Calibri" w:cs="Calibri"/>
                <w:sz w:val="20"/>
                <w:szCs w:val="20"/>
              </w:rPr>
              <w:t>VS6-ESSL-SUB-C</w:t>
            </w:r>
            <w:r w:rsidR="008D5A85" w:rsidRPr="00E0461D">
              <w:rPr>
                <w:rFonts w:ascii="Calibri" w:hAnsi="Calibri" w:cs="Calibri"/>
                <w:sz w:val="20"/>
                <w:szCs w:val="20"/>
              </w:rPr>
              <w:br/>
              <w:t>3.8.202</w:t>
            </w:r>
            <w:r w:rsidR="004E716D">
              <w:rPr>
                <w:rFonts w:ascii="Calibri" w:hAnsi="Calibri" w:cs="Calibri"/>
                <w:sz w:val="20"/>
                <w:szCs w:val="20"/>
              </w:rPr>
              <w:t>3</w:t>
            </w:r>
            <w:r w:rsidR="008D5A85" w:rsidRPr="00E0461D">
              <w:rPr>
                <w:rFonts w:ascii="Calibri" w:hAnsi="Calibri" w:cs="Calibri"/>
                <w:sz w:val="20"/>
                <w:szCs w:val="20"/>
              </w:rPr>
              <w:t xml:space="preserve"> až </w:t>
            </w:r>
            <w:r>
              <w:rPr>
                <w:rFonts w:ascii="Calibri" w:hAnsi="Calibri" w:cs="Calibri"/>
                <w:sz w:val="20"/>
                <w:szCs w:val="20"/>
              </w:rPr>
              <w:t>6</w:t>
            </w:r>
            <w:r w:rsidR="008D5A85" w:rsidRPr="00E0461D">
              <w:rPr>
                <w:rFonts w:ascii="Calibri" w:hAnsi="Calibri" w:cs="Calibri"/>
                <w:sz w:val="20"/>
                <w:szCs w:val="20"/>
              </w:rPr>
              <w:t>.</w:t>
            </w:r>
            <w:r>
              <w:rPr>
                <w:rFonts w:ascii="Calibri" w:hAnsi="Calibri" w:cs="Calibri"/>
                <w:sz w:val="20"/>
                <w:szCs w:val="20"/>
              </w:rPr>
              <w:t>9</w:t>
            </w:r>
            <w:r w:rsidR="008D5A85" w:rsidRPr="00E0461D">
              <w:rPr>
                <w:rFonts w:ascii="Calibri" w:hAnsi="Calibri" w:cs="Calibri"/>
                <w:sz w:val="20"/>
                <w:szCs w:val="20"/>
              </w:rPr>
              <w:t>.202</w:t>
            </w:r>
            <w:r w:rsidR="004E716D">
              <w:rPr>
                <w:rFonts w:ascii="Calibri" w:hAnsi="Calibri" w:cs="Calibri"/>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90FD452" w14:textId="7C19F423" w:rsidR="008D5A85" w:rsidRPr="00D91A18" w:rsidRDefault="008D5A85" w:rsidP="008D5A85">
            <w:pPr>
              <w:spacing w:after="0" w:line="240" w:lineRule="auto"/>
              <w:jc w:val="center"/>
              <w:rPr>
                <w:rFonts w:cs="Calibri"/>
                <w:highlight w:val="yellow"/>
              </w:rPr>
            </w:pPr>
            <w:r>
              <w:rPr>
                <w:rFonts w:cs="Calibri"/>
                <w:highlight w:val="yellow"/>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F5105FC" w14:textId="3117CE5B" w:rsidR="008D5A85" w:rsidRDefault="00FB2496" w:rsidP="008D5A85">
            <w:pPr>
              <w:spacing w:after="0" w:line="240" w:lineRule="auto"/>
              <w:jc w:val="center"/>
              <w:rPr>
                <w:rFonts w:cs="Calibri"/>
              </w:rPr>
            </w:pPr>
            <w:r>
              <w:rPr>
                <w:rFonts w:ascii="Calibri" w:hAnsi="Calibri" w:cs="Calibri"/>
                <w:sz w:val="20"/>
                <w:szCs w:val="20"/>
              </w:rPr>
              <w:t>1</w:t>
            </w:r>
          </w:p>
        </w:tc>
      </w:tr>
      <w:tr w:rsidR="00FB2496" w:rsidRPr="00502FBB" w14:paraId="08B86B65" w14:textId="77777777" w:rsidTr="00FB2496">
        <w:trPr>
          <w:trHeight w:val="397"/>
        </w:trPr>
        <w:tc>
          <w:tcPr>
            <w:tcW w:w="7797" w:type="dxa"/>
            <w:tcBorders>
              <w:top w:val="single" w:sz="4" w:space="0" w:color="auto"/>
              <w:left w:val="single" w:sz="4" w:space="0" w:color="auto"/>
              <w:bottom w:val="single" w:sz="4" w:space="0" w:color="auto"/>
              <w:right w:val="single" w:sz="4" w:space="0" w:color="auto"/>
            </w:tcBorders>
            <w:shd w:val="clear" w:color="auto" w:fill="auto"/>
            <w:vAlign w:val="bottom"/>
          </w:tcPr>
          <w:p w14:paraId="1EBF9171" w14:textId="30DA4BF8" w:rsidR="00FB2496" w:rsidRDefault="00FB2496" w:rsidP="00FB2496">
            <w:pPr>
              <w:spacing w:after="0" w:line="240" w:lineRule="auto"/>
            </w:pPr>
            <w:r w:rsidRPr="00E0461D">
              <w:t>Licence pro provozovaný virtualizační software Vmware s právem užití na 1 rok</w:t>
            </w:r>
            <w:r w:rsidR="00896DE2">
              <w:t xml:space="preserve"> </w:t>
            </w:r>
            <w:r>
              <w:t>Production Support Coverage VMware Infrastructure Foundation Acceleration Kit for 6 Processors (Includes</w:t>
            </w:r>
            <w:r w:rsidR="00896DE2">
              <w:t xml:space="preserve"> </w:t>
            </w:r>
            <w:r>
              <w:t>VirtualCenter Foundation, VI Foundation for 6 Processors)</w:t>
            </w:r>
            <w:r w:rsidR="00EC459A">
              <w:t xml:space="preserve"> - </w:t>
            </w:r>
            <w:r w:rsidR="00EC459A" w:rsidRPr="00EC459A">
              <w:t>VI-FND-AK-P-SSS</w:t>
            </w:r>
            <w:r w:rsidR="00EC459A">
              <w:t>-</w:t>
            </w:r>
            <w:r w:rsidR="00EC459A" w:rsidRPr="00EC459A">
              <w:t>C</w:t>
            </w:r>
          </w:p>
          <w:p w14:paraId="6A054E1C" w14:textId="2154A6F1" w:rsidR="00FB2496" w:rsidRPr="00E0461D" w:rsidRDefault="00FB2496" w:rsidP="00FB2496">
            <w:pPr>
              <w:spacing w:after="0" w:line="240" w:lineRule="auto"/>
            </w:pPr>
            <w:r w:rsidRPr="00905D41">
              <w:rPr>
                <w:rFonts w:ascii="Calibri" w:hAnsi="Calibri" w:cs="Calibri"/>
                <w:sz w:val="20"/>
                <w:szCs w:val="20"/>
              </w:rPr>
              <w:t>7.9.202</w:t>
            </w:r>
            <w:r>
              <w:rPr>
                <w:rFonts w:ascii="Calibri" w:hAnsi="Calibri" w:cs="Calibri"/>
                <w:sz w:val="20"/>
                <w:szCs w:val="20"/>
              </w:rPr>
              <w:t>3</w:t>
            </w:r>
            <w:r w:rsidRPr="00905D41">
              <w:rPr>
                <w:rFonts w:ascii="Calibri" w:hAnsi="Calibri" w:cs="Calibri"/>
                <w:sz w:val="20"/>
                <w:szCs w:val="20"/>
              </w:rPr>
              <w:t xml:space="preserve"> až 6.9.202</w:t>
            </w:r>
            <w:r>
              <w:rPr>
                <w:rFonts w:ascii="Calibri" w:hAnsi="Calibri" w:cs="Calibri"/>
                <w:sz w:val="20"/>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926D8C" w14:textId="7DF0DFE6" w:rsidR="00FB2496" w:rsidRDefault="00FB2496" w:rsidP="008D5A85">
            <w:pPr>
              <w:spacing w:after="0" w:line="240" w:lineRule="auto"/>
              <w:jc w:val="center"/>
              <w:rPr>
                <w:rFonts w:cs="Calibri"/>
                <w:highlight w:val="yellow"/>
              </w:rPr>
            </w:pPr>
            <w:r>
              <w:rPr>
                <w:rFonts w:cs="Calibri"/>
                <w:highlight w:val="yellow"/>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4818AD8" w14:textId="604A8745" w:rsidR="00FB2496" w:rsidRDefault="00FB2496" w:rsidP="008D5A85">
            <w:pPr>
              <w:spacing w:after="0" w:line="240" w:lineRule="auto"/>
              <w:jc w:val="center"/>
              <w:rPr>
                <w:rFonts w:ascii="Calibri" w:hAnsi="Calibri" w:cs="Calibri"/>
                <w:sz w:val="20"/>
                <w:szCs w:val="20"/>
              </w:rPr>
            </w:pPr>
            <w:r>
              <w:rPr>
                <w:rFonts w:ascii="Calibri" w:hAnsi="Calibri" w:cs="Calibri"/>
                <w:sz w:val="20"/>
                <w:szCs w:val="20"/>
              </w:rPr>
              <w:t>1</w:t>
            </w:r>
          </w:p>
        </w:tc>
      </w:tr>
      <w:tr w:rsidR="00FB2496" w:rsidRPr="00502FBB" w14:paraId="3A9234A2" w14:textId="77777777" w:rsidTr="00FB2496">
        <w:trPr>
          <w:trHeight w:val="397"/>
        </w:trPr>
        <w:tc>
          <w:tcPr>
            <w:tcW w:w="7797" w:type="dxa"/>
            <w:tcBorders>
              <w:top w:val="single" w:sz="4" w:space="0" w:color="auto"/>
              <w:left w:val="single" w:sz="4" w:space="0" w:color="auto"/>
              <w:bottom w:val="single" w:sz="4" w:space="0" w:color="auto"/>
              <w:right w:val="single" w:sz="4" w:space="0" w:color="auto"/>
            </w:tcBorders>
            <w:shd w:val="clear" w:color="auto" w:fill="auto"/>
            <w:vAlign w:val="bottom"/>
          </w:tcPr>
          <w:p w14:paraId="132F5765" w14:textId="5BE62D29" w:rsidR="00FB2496" w:rsidRPr="00E0461D" w:rsidRDefault="00FB2496" w:rsidP="008D5A85">
            <w:pPr>
              <w:spacing w:after="0" w:line="240" w:lineRule="auto"/>
            </w:pPr>
            <w:r w:rsidRPr="00FB2496">
              <w:t>Upgrade: VMware Workstation 15.x or 16.x (Pro or Player) to Workstation 17 Pro</w:t>
            </w:r>
            <w:r w:rsidR="00EC459A">
              <w:t xml:space="preserve"> - </w:t>
            </w:r>
            <w:r w:rsidR="00EC459A" w:rsidRPr="00EC459A">
              <w:t>WS17-PRO-UG-C</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A386794" w14:textId="2A64EB64" w:rsidR="00FB2496" w:rsidRDefault="00FB2496" w:rsidP="008D5A85">
            <w:pPr>
              <w:spacing w:after="0" w:line="240" w:lineRule="auto"/>
              <w:jc w:val="center"/>
              <w:rPr>
                <w:rFonts w:cs="Calibri"/>
                <w:highlight w:val="yellow"/>
              </w:rPr>
            </w:pPr>
            <w:r>
              <w:rPr>
                <w:rFonts w:cs="Calibri"/>
                <w:highlight w:val="yellow"/>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0EA60DA" w14:textId="7CA7201C" w:rsidR="00FB2496" w:rsidRDefault="00FB2496" w:rsidP="008D5A85">
            <w:pPr>
              <w:spacing w:after="0" w:line="240" w:lineRule="auto"/>
              <w:jc w:val="center"/>
              <w:rPr>
                <w:rFonts w:ascii="Calibri" w:hAnsi="Calibri" w:cs="Calibri"/>
                <w:sz w:val="20"/>
                <w:szCs w:val="20"/>
              </w:rPr>
            </w:pPr>
            <w:r>
              <w:rPr>
                <w:rFonts w:ascii="Calibri" w:hAnsi="Calibri" w:cs="Calibri"/>
                <w:sz w:val="20"/>
                <w:szCs w:val="20"/>
              </w:rPr>
              <w:t>2</w:t>
            </w:r>
          </w:p>
        </w:tc>
      </w:tr>
      <w:tr w:rsidR="00FB2496" w:rsidRPr="00502FBB" w14:paraId="09C14274" w14:textId="77777777" w:rsidTr="00C422DB">
        <w:trPr>
          <w:trHeight w:val="397"/>
        </w:trPr>
        <w:tc>
          <w:tcPr>
            <w:tcW w:w="7797" w:type="dxa"/>
            <w:tcBorders>
              <w:top w:val="single" w:sz="4" w:space="0" w:color="auto"/>
              <w:left w:val="single" w:sz="4" w:space="0" w:color="auto"/>
              <w:right w:val="single" w:sz="4" w:space="0" w:color="auto"/>
            </w:tcBorders>
            <w:shd w:val="clear" w:color="auto" w:fill="auto"/>
            <w:vAlign w:val="bottom"/>
          </w:tcPr>
          <w:p w14:paraId="15D50702" w14:textId="29402D39" w:rsidR="00FB2496" w:rsidRPr="00FB2496" w:rsidRDefault="00FB2496" w:rsidP="008D5A85">
            <w:pPr>
              <w:spacing w:after="0" w:line="240" w:lineRule="auto"/>
            </w:pPr>
            <w:r w:rsidRPr="00FB2496">
              <w:t>Basic Support/Subscription for VMware Workstation Pro for 1 year</w:t>
            </w:r>
            <w:r w:rsidR="00EC459A">
              <w:t xml:space="preserve"> - </w:t>
            </w:r>
            <w:r w:rsidR="00EC459A" w:rsidRPr="00EC459A">
              <w:t>WS-PRO-G-SSS-C</w:t>
            </w:r>
          </w:p>
        </w:tc>
        <w:tc>
          <w:tcPr>
            <w:tcW w:w="1134" w:type="dxa"/>
            <w:tcBorders>
              <w:top w:val="single" w:sz="4" w:space="0" w:color="auto"/>
              <w:left w:val="single" w:sz="4" w:space="0" w:color="auto"/>
              <w:right w:val="single" w:sz="4" w:space="0" w:color="auto"/>
            </w:tcBorders>
            <w:shd w:val="clear" w:color="auto" w:fill="auto"/>
            <w:vAlign w:val="center"/>
          </w:tcPr>
          <w:p w14:paraId="287AA14F" w14:textId="7EC9A612" w:rsidR="00FB2496" w:rsidRDefault="00FB2496" w:rsidP="008D5A85">
            <w:pPr>
              <w:spacing w:after="0" w:line="240" w:lineRule="auto"/>
              <w:jc w:val="center"/>
              <w:rPr>
                <w:rFonts w:cs="Calibri"/>
                <w:highlight w:val="yellow"/>
              </w:rPr>
            </w:pPr>
            <w:r>
              <w:rPr>
                <w:rFonts w:cs="Calibri"/>
                <w:highlight w:val="yellow"/>
              </w:rPr>
              <w:t>???</w:t>
            </w:r>
          </w:p>
        </w:tc>
        <w:tc>
          <w:tcPr>
            <w:tcW w:w="850" w:type="dxa"/>
            <w:tcBorders>
              <w:top w:val="single" w:sz="4" w:space="0" w:color="auto"/>
              <w:left w:val="single" w:sz="4" w:space="0" w:color="auto"/>
              <w:right w:val="single" w:sz="4" w:space="0" w:color="auto"/>
            </w:tcBorders>
            <w:shd w:val="clear" w:color="auto" w:fill="auto"/>
            <w:vAlign w:val="center"/>
          </w:tcPr>
          <w:p w14:paraId="038B156A" w14:textId="18F5058A" w:rsidR="00FB2496" w:rsidRDefault="00FB2496" w:rsidP="008D5A85">
            <w:pPr>
              <w:spacing w:after="0" w:line="240" w:lineRule="auto"/>
              <w:jc w:val="center"/>
              <w:rPr>
                <w:rFonts w:ascii="Calibri" w:hAnsi="Calibri" w:cs="Calibri"/>
                <w:sz w:val="20"/>
                <w:szCs w:val="20"/>
              </w:rPr>
            </w:pPr>
            <w:r>
              <w:rPr>
                <w:rFonts w:ascii="Calibri" w:hAnsi="Calibri" w:cs="Calibri"/>
                <w:sz w:val="20"/>
                <w:szCs w:val="20"/>
              </w:rPr>
              <w:t>2</w:t>
            </w:r>
          </w:p>
        </w:tc>
      </w:tr>
      <w:bookmarkEnd w:id="33"/>
      <w:bookmarkEnd w:id="34"/>
    </w:tbl>
    <w:p w14:paraId="17B077DB" w14:textId="0E4CCCAF" w:rsidR="00747F9B" w:rsidRPr="00AF75BA" w:rsidRDefault="000163A7" w:rsidP="003020A5">
      <w:pPr>
        <w:rPr>
          <w:sz w:val="28"/>
          <w:szCs w:val="28"/>
        </w:rPr>
      </w:pPr>
      <w:r>
        <w:rPr>
          <w:highlight w:val="yellow"/>
        </w:rPr>
        <w:br w:type="page"/>
      </w:r>
      <w:r w:rsidR="00640A13" w:rsidRPr="00AF75BA">
        <w:rPr>
          <w:sz w:val="28"/>
          <w:szCs w:val="28"/>
        </w:rPr>
        <w:lastRenderedPageBreak/>
        <w:t>Příloha č. 2</w:t>
      </w:r>
    </w:p>
    <w:p w14:paraId="5F579F61" w14:textId="14FCE9D2"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w:t>
      </w:r>
      <w:r w:rsidR="00F9627E">
        <w:rPr>
          <w:rFonts w:asciiTheme="minorHAnsi" w:hAnsiTheme="minorHAnsi"/>
          <w:color w:val="auto"/>
          <w:szCs w:val="22"/>
        </w:rPr>
        <w:t>Licenční ujednání upravující právo k užívání poskytnutého softwarového vybavení</w:t>
      </w: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bookmarkStart w:id="35" w:name="_Toc472491069"/>
    </w:p>
    <w:p w14:paraId="146BC724" w14:textId="69F87148" w:rsidR="00F9627E" w:rsidRPr="00E914D3" w:rsidRDefault="00F9627E" w:rsidP="00F9627E">
      <w:pPr>
        <w:rPr>
          <w:b/>
          <w:color w:val="767171" w:themeColor="background2" w:themeShade="80"/>
          <w:highlight w:val="yellow"/>
        </w:rPr>
      </w:pPr>
      <w:r>
        <w:rPr>
          <w:b/>
          <w:color w:val="767171" w:themeColor="background2" w:themeShade="80"/>
          <w:highlight w:val="yellow"/>
        </w:rPr>
        <w:t xml:space="preserve">Prodávající zde uvede text licenčního ujednání, tj. všechny podmínky a informace </w:t>
      </w:r>
      <w:r w:rsidRPr="0068487D">
        <w:rPr>
          <w:b/>
          <w:color w:val="767171" w:themeColor="background2" w:themeShade="80"/>
          <w:highlight w:val="yellow"/>
        </w:rPr>
        <w:t xml:space="preserve">upravující právo </w:t>
      </w:r>
      <w:r>
        <w:rPr>
          <w:b/>
          <w:color w:val="767171" w:themeColor="background2" w:themeShade="80"/>
          <w:highlight w:val="yellow"/>
        </w:rPr>
        <w:t>a způsob nakládání s </w:t>
      </w:r>
      <w:r w:rsidRPr="0068487D">
        <w:rPr>
          <w:b/>
          <w:color w:val="767171" w:themeColor="background2" w:themeShade="80"/>
          <w:highlight w:val="yellow"/>
        </w:rPr>
        <w:t>poskytnut</w:t>
      </w:r>
      <w:r>
        <w:rPr>
          <w:b/>
          <w:color w:val="767171" w:themeColor="background2" w:themeShade="80"/>
          <w:highlight w:val="yellow"/>
        </w:rPr>
        <w:t xml:space="preserve">ými </w:t>
      </w:r>
      <w:r w:rsidRPr="0068487D">
        <w:rPr>
          <w:b/>
          <w:color w:val="767171" w:themeColor="background2" w:themeShade="80"/>
          <w:highlight w:val="yellow"/>
        </w:rPr>
        <w:t>softwarov</w:t>
      </w:r>
      <w:r>
        <w:rPr>
          <w:b/>
          <w:color w:val="767171" w:themeColor="background2" w:themeShade="80"/>
          <w:highlight w:val="yellow"/>
        </w:rPr>
        <w:t>ými licencemi</w:t>
      </w:r>
      <w:r w:rsidR="00233D8C">
        <w:rPr>
          <w:b/>
          <w:color w:val="767171" w:themeColor="background2" w:themeShade="80"/>
          <w:highlight w:val="yellow"/>
        </w:rPr>
        <w:t xml:space="preserve"> v Příloze č.1.</w:t>
      </w:r>
    </w:p>
    <w:p w14:paraId="50002B47" w14:textId="77777777" w:rsidR="00186E5E" w:rsidRDefault="00186E5E">
      <w:pPr>
        <w:rPr>
          <w:rFonts w:eastAsiaTheme="majorEastAsia" w:cstheme="majorBidi"/>
          <w:b/>
          <w:bCs/>
          <w:sz w:val="28"/>
          <w:lang w:eastAsia="en-US"/>
        </w:rPr>
      </w:pPr>
      <w:r>
        <w:br w:type="page"/>
      </w:r>
    </w:p>
    <w:p w14:paraId="55EEF0BD" w14:textId="0770B193"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C524C2">
        <w:rPr>
          <w:rFonts w:asciiTheme="minorHAnsi" w:hAnsiTheme="minorHAnsi"/>
          <w:color w:val="auto"/>
          <w:szCs w:val="22"/>
        </w:rPr>
        <w:t>3</w:t>
      </w:r>
    </w:p>
    <w:p w14:paraId="49DDC6CD" w14:textId="5AB4CF30"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D5437E">
        <w:rPr>
          <w:rFonts w:asciiTheme="minorHAnsi" w:hAnsiTheme="minorHAnsi"/>
          <w:color w:val="auto"/>
          <w:szCs w:val="22"/>
        </w:rPr>
        <w:t>(položkový rozpočet)</w:t>
      </w:r>
    </w:p>
    <w:p w14:paraId="2E9E6A1E" w14:textId="0FA99F30" w:rsidR="0068487D" w:rsidRDefault="00923C21" w:rsidP="00143FF4">
      <w:pPr>
        <w:rPr>
          <w:b/>
          <w:color w:val="767171" w:themeColor="background2" w:themeShade="80"/>
          <w:highlight w:val="yellow"/>
        </w:rPr>
      </w:pPr>
      <w:r>
        <w:rPr>
          <w:b/>
          <w:color w:val="767171" w:themeColor="background2" w:themeShade="80"/>
          <w:highlight w:val="yellow"/>
        </w:rPr>
        <w:t xml:space="preserve">Prodávající </w:t>
      </w:r>
      <w:r w:rsidR="00D87969" w:rsidRPr="00143FF4">
        <w:rPr>
          <w:b/>
          <w:color w:val="767171" w:themeColor="background2" w:themeShade="80"/>
          <w:highlight w:val="yellow"/>
        </w:rPr>
        <w:t>zde uvede</w:t>
      </w:r>
      <w:r w:rsidR="00AD5D0B" w:rsidRPr="00143FF4">
        <w:rPr>
          <w:b/>
          <w:color w:val="767171" w:themeColor="background2" w:themeShade="80"/>
          <w:highlight w:val="yellow"/>
        </w:rPr>
        <w:t xml:space="preserve"> </w:t>
      </w:r>
      <w:r w:rsidR="00B8305B">
        <w:rPr>
          <w:b/>
          <w:color w:val="767171" w:themeColor="background2" w:themeShade="80"/>
          <w:highlight w:val="yellow"/>
        </w:rPr>
        <w:t xml:space="preserve">formou tabulky </w:t>
      </w:r>
      <w:r w:rsidR="0068487D">
        <w:rPr>
          <w:b/>
          <w:color w:val="767171" w:themeColor="background2" w:themeShade="80"/>
          <w:highlight w:val="yellow"/>
        </w:rPr>
        <w:t xml:space="preserve">podrobnou </w:t>
      </w:r>
      <w:r w:rsidR="00AD5D0B" w:rsidRPr="00143FF4">
        <w:rPr>
          <w:b/>
          <w:color w:val="767171" w:themeColor="background2" w:themeShade="80"/>
          <w:highlight w:val="yellow"/>
        </w:rPr>
        <w:t>cenovou kalkulaci</w:t>
      </w:r>
      <w:r w:rsidR="008645AE" w:rsidRPr="00143FF4">
        <w:rPr>
          <w:b/>
          <w:color w:val="767171" w:themeColor="background2" w:themeShade="80"/>
          <w:highlight w:val="yellow"/>
        </w:rPr>
        <w:t xml:space="preserve"> </w:t>
      </w:r>
      <w:r w:rsidR="0068487D">
        <w:rPr>
          <w:b/>
          <w:color w:val="767171" w:themeColor="background2" w:themeShade="80"/>
          <w:highlight w:val="yellow"/>
        </w:rPr>
        <w:t>na dodávku předmětu koupě</w:t>
      </w:r>
    </w:p>
    <w:p w14:paraId="1B08BFCD" w14:textId="3C62E9C0" w:rsidR="00143FF4" w:rsidRPr="00143FF4" w:rsidRDefault="0068487D" w:rsidP="00143FF4">
      <w:pPr>
        <w:rPr>
          <w:b/>
          <w:color w:val="767171" w:themeColor="background2" w:themeShade="80"/>
          <w:highlight w:val="yellow"/>
        </w:rPr>
      </w:pPr>
      <w:r>
        <w:rPr>
          <w:b/>
          <w:color w:val="767171" w:themeColor="background2" w:themeShade="80"/>
          <w:highlight w:val="yellow"/>
        </w:rPr>
        <w:t>C</w:t>
      </w:r>
      <w:r w:rsidR="00143FF4" w:rsidRPr="00143FF4">
        <w:rPr>
          <w:b/>
          <w:color w:val="767171" w:themeColor="background2" w:themeShade="80"/>
          <w:highlight w:val="yellow"/>
        </w:rPr>
        <w:t xml:space="preserve">ena v korunách českých </w:t>
      </w:r>
      <w:r w:rsidRPr="00143FF4">
        <w:rPr>
          <w:b/>
          <w:color w:val="767171" w:themeColor="background2" w:themeShade="80"/>
          <w:highlight w:val="yellow"/>
        </w:rPr>
        <w:t>bude členěna</w:t>
      </w:r>
      <w:r w:rsidR="00143FF4" w:rsidRPr="00143FF4">
        <w:rPr>
          <w:b/>
          <w:color w:val="767171" w:themeColor="background2" w:themeShade="80"/>
          <w:highlight w:val="yellow"/>
        </w:rPr>
        <w:t xml:space="preserve"> na cenu bez DPH, sazbu a výši DPH a cenu s DPH.</w:t>
      </w:r>
    </w:p>
    <w:p w14:paraId="6BE3956A" w14:textId="72ED9D35" w:rsidR="00AD5D0B" w:rsidRDefault="00AD5D0B" w:rsidP="00AD5D0B">
      <w:pPr>
        <w:rPr>
          <w:b/>
          <w:color w:val="767171" w:themeColor="background2" w:themeShade="80"/>
        </w:rPr>
      </w:pPr>
    </w:p>
    <w:p w14:paraId="0D4A6990" w14:textId="77777777" w:rsidR="00D82155" w:rsidRPr="00E53A96" w:rsidRDefault="00D82155" w:rsidP="00D82155">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 xml:space="preserve">Cenová kalkulace a stanovení celkové ceny </w:t>
      </w:r>
      <w:r>
        <w:rPr>
          <w:rFonts w:asciiTheme="minorHAnsi" w:hAnsiTheme="minorHAnsi"/>
          <w:color w:val="auto"/>
          <w:szCs w:val="22"/>
        </w:rPr>
        <w:t>(položkový rozpočet)</w:t>
      </w:r>
    </w:p>
    <w:p w14:paraId="543241FA" w14:textId="77777777" w:rsidR="00DB336E" w:rsidRPr="00A35CBF" w:rsidRDefault="00DB336E" w:rsidP="00DB336E">
      <w:pPr>
        <w:pStyle w:val="Odstavecseseznamem"/>
        <w:spacing w:after="0"/>
        <w:ind w:left="708"/>
        <w:rPr>
          <w:sz w:val="20"/>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992"/>
        <w:gridCol w:w="709"/>
        <w:gridCol w:w="1276"/>
        <w:gridCol w:w="1417"/>
        <w:gridCol w:w="709"/>
        <w:gridCol w:w="992"/>
        <w:gridCol w:w="1701"/>
      </w:tblGrid>
      <w:tr w:rsidR="00DB336E" w:rsidRPr="00502FBB" w14:paraId="32E3D0A0" w14:textId="77777777" w:rsidTr="00882336">
        <w:trPr>
          <w:trHeight w:val="568"/>
          <w:tblHeader/>
        </w:trPr>
        <w:tc>
          <w:tcPr>
            <w:tcW w:w="2694" w:type="dxa"/>
            <w:tcBorders>
              <w:bottom w:val="single" w:sz="4" w:space="0" w:color="auto"/>
            </w:tcBorders>
            <w:shd w:val="clear" w:color="auto" w:fill="FFF2CC" w:themeFill="accent4" w:themeFillTint="33"/>
            <w:vAlign w:val="center"/>
          </w:tcPr>
          <w:p w14:paraId="2719E63E" w14:textId="77777777" w:rsidR="00DB336E" w:rsidRPr="001274E8" w:rsidRDefault="00DB336E" w:rsidP="00882336">
            <w:pPr>
              <w:spacing w:after="0" w:line="240" w:lineRule="auto"/>
              <w:jc w:val="center"/>
              <w:rPr>
                <w:rFonts w:cs="Tahoma"/>
                <w:b/>
                <w:bCs/>
                <w:highlight w:val="yellow"/>
              </w:rPr>
            </w:pPr>
            <w:r w:rsidRPr="001274E8">
              <w:rPr>
                <w:rFonts w:cs="Tahoma"/>
                <w:b/>
                <w:bCs/>
                <w:highlight w:val="yellow"/>
              </w:rPr>
              <w:t>Položka</w:t>
            </w:r>
          </w:p>
          <w:p w14:paraId="27A2AADF" w14:textId="77777777" w:rsidR="00DB336E" w:rsidRPr="00502FBB" w:rsidRDefault="00DB336E" w:rsidP="00882336">
            <w:pPr>
              <w:spacing w:after="0" w:line="240" w:lineRule="auto"/>
              <w:jc w:val="center"/>
              <w:rPr>
                <w:rFonts w:cs="Tahoma"/>
                <w:b/>
                <w:bCs/>
              </w:rPr>
            </w:pPr>
            <w:r w:rsidRPr="001274E8">
              <w:rPr>
                <w:rFonts w:cs="Tahoma"/>
                <w:b/>
                <w:bCs/>
                <w:highlight w:val="yellow"/>
              </w:rPr>
              <w:t>(Produktové číslo)</w:t>
            </w:r>
          </w:p>
        </w:tc>
        <w:tc>
          <w:tcPr>
            <w:tcW w:w="992" w:type="dxa"/>
            <w:tcBorders>
              <w:bottom w:val="single" w:sz="4" w:space="0" w:color="auto"/>
            </w:tcBorders>
            <w:shd w:val="clear" w:color="auto" w:fill="FFF2CC" w:themeFill="accent4" w:themeFillTint="33"/>
            <w:vAlign w:val="center"/>
          </w:tcPr>
          <w:p w14:paraId="2681F864" w14:textId="77777777" w:rsidR="00DB336E" w:rsidRDefault="00DB336E" w:rsidP="00882336">
            <w:pPr>
              <w:spacing w:after="0" w:line="240" w:lineRule="auto"/>
              <w:jc w:val="center"/>
              <w:rPr>
                <w:rFonts w:cs="Tahoma"/>
                <w:b/>
                <w:bCs/>
              </w:rPr>
            </w:pPr>
            <w:r w:rsidRPr="001274E8">
              <w:rPr>
                <w:rFonts w:cs="Tahoma"/>
                <w:b/>
                <w:bCs/>
                <w:highlight w:val="yellow"/>
              </w:rPr>
              <w:t>Typ licencí</w:t>
            </w:r>
          </w:p>
        </w:tc>
        <w:tc>
          <w:tcPr>
            <w:tcW w:w="709" w:type="dxa"/>
            <w:tcBorders>
              <w:bottom w:val="single" w:sz="4" w:space="0" w:color="auto"/>
            </w:tcBorders>
            <w:shd w:val="clear" w:color="auto" w:fill="FFF2CC" w:themeFill="accent4" w:themeFillTint="33"/>
            <w:vAlign w:val="center"/>
          </w:tcPr>
          <w:p w14:paraId="6322E3D3" w14:textId="77777777" w:rsidR="00DB336E" w:rsidRDefault="00DB336E" w:rsidP="00882336">
            <w:pPr>
              <w:spacing w:after="0" w:line="240" w:lineRule="auto"/>
              <w:jc w:val="center"/>
              <w:rPr>
                <w:rFonts w:cs="Tahoma"/>
                <w:b/>
                <w:bCs/>
              </w:rPr>
            </w:pPr>
            <w:r>
              <w:rPr>
                <w:rFonts w:cs="Tahoma"/>
                <w:b/>
                <w:bCs/>
              </w:rPr>
              <w:t>Počet licencí</w:t>
            </w:r>
          </w:p>
        </w:tc>
        <w:tc>
          <w:tcPr>
            <w:tcW w:w="1276" w:type="dxa"/>
            <w:tcBorders>
              <w:bottom w:val="single" w:sz="4" w:space="0" w:color="auto"/>
            </w:tcBorders>
            <w:shd w:val="clear" w:color="auto" w:fill="FFF2CC" w:themeFill="accent4" w:themeFillTint="33"/>
          </w:tcPr>
          <w:p w14:paraId="4C8B0B24" w14:textId="060E73FF" w:rsidR="00DB336E" w:rsidRPr="00EB2DF5" w:rsidRDefault="00DB336E" w:rsidP="00882336">
            <w:pPr>
              <w:spacing w:after="0" w:line="240" w:lineRule="auto"/>
              <w:jc w:val="center"/>
              <w:rPr>
                <w:rFonts w:cs="Tahoma"/>
                <w:b/>
                <w:bCs/>
              </w:rPr>
            </w:pPr>
            <w:r w:rsidRPr="001274E8">
              <w:rPr>
                <w:rFonts w:cs="Tahoma"/>
                <w:b/>
                <w:bCs/>
                <w:highlight w:val="yellow"/>
              </w:rPr>
              <w:t>Cena v Kč bez DPH</w:t>
            </w:r>
          </w:p>
        </w:tc>
        <w:tc>
          <w:tcPr>
            <w:tcW w:w="1417" w:type="dxa"/>
            <w:tcBorders>
              <w:bottom w:val="single" w:sz="4" w:space="0" w:color="auto"/>
            </w:tcBorders>
            <w:shd w:val="clear" w:color="auto" w:fill="FFF2CC" w:themeFill="accent4" w:themeFillTint="33"/>
          </w:tcPr>
          <w:p w14:paraId="0D3736BA" w14:textId="77777777" w:rsidR="00DB336E" w:rsidRPr="001274E8" w:rsidRDefault="00DB336E" w:rsidP="00882336">
            <w:pPr>
              <w:spacing w:after="0" w:line="240" w:lineRule="auto"/>
              <w:jc w:val="center"/>
              <w:rPr>
                <w:rFonts w:cs="Tahoma"/>
                <w:b/>
                <w:bCs/>
                <w:highlight w:val="yellow"/>
              </w:rPr>
            </w:pPr>
            <w:r w:rsidRPr="001274E8">
              <w:rPr>
                <w:rFonts w:cs="Tahoma"/>
                <w:b/>
                <w:bCs/>
                <w:highlight w:val="yellow"/>
              </w:rPr>
              <w:t>Cena v Kč</w:t>
            </w:r>
          </w:p>
          <w:p w14:paraId="1A3B3E76" w14:textId="77777777" w:rsidR="00DB336E" w:rsidRPr="001274E8" w:rsidRDefault="00DB336E" w:rsidP="00882336">
            <w:pPr>
              <w:spacing w:after="0" w:line="240" w:lineRule="auto"/>
              <w:jc w:val="center"/>
              <w:rPr>
                <w:rFonts w:cs="Tahoma"/>
                <w:b/>
                <w:bCs/>
                <w:highlight w:val="yellow"/>
              </w:rPr>
            </w:pPr>
            <w:r w:rsidRPr="001274E8">
              <w:rPr>
                <w:rFonts w:cs="Tahoma"/>
                <w:b/>
                <w:bCs/>
                <w:highlight w:val="yellow"/>
              </w:rPr>
              <w:t>bez DPH</w:t>
            </w:r>
          </w:p>
          <w:p w14:paraId="6DD7F3E1" w14:textId="77777777" w:rsidR="00DB336E" w:rsidRPr="001274E8" w:rsidRDefault="00DB336E" w:rsidP="00882336">
            <w:pPr>
              <w:spacing w:after="0" w:line="240" w:lineRule="auto"/>
              <w:jc w:val="center"/>
              <w:rPr>
                <w:rFonts w:cs="Tahoma"/>
                <w:b/>
                <w:bCs/>
                <w:highlight w:val="yellow"/>
              </w:rPr>
            </w:pPr>
            <w:r w:rsidRPr="001274E8">
              <w:rPr>
                <w:rFonts w:cs="Tahoma"/>
                <w:b/>
                <w:bCs/>
                <w:highlight w:val="yellow"/>
              </w:rPr>
              <w:t>celkem</w:t>
            </w:r>
          </w:p>
        </w:tc>
        <w:tc>
          <w:tcPr>
            <w:tcW w:w="709" w:type="dxa"/>
            <w:tcBorders>
              <w:bottom w:val="single" w:sz="4" w:space="0" w:color="auto"/>
            </w:tcBorders>
            <w:shd w:val="clear" w:color="auto" w:fill="FFF2CC" w:themeFill="accent4" w:themeFillTint="33"/>
          </w:tcPr>
          <w:p w14:paraId="10B3F5BA" w14:textId="77777777" w:rsidR="00DB336E" w:rsidRPr="001274E8" w:rsidRDefault="00DB336E" w:rsidP="00882336">
            <w:pPr>
              <w:spacing w:after="0" w:line="240" w:lineRule="auto"/>
              <w:jc w:val="center"/>
              <w:rPr>
                <w:rFonts w:cs="Tahoma"/>
                <w:b/>
                <w:bCs/>
                <w:sz w:val="20"/>
                <w:szCs w:val="20"/>
                <w:highlight w:val="yellow"/>
              </w:rPr>
            </w:pPr>
            <w:r w:rsidRPr="001274E8">
              <w:rPr>
                <w:b/>
                <w:sz w:val="20"/>
                <w:szCs w:val="20"/>
                <w:highlight w:val="yellow"/>
              </w:rPr>
              <w:t>Sazba DPH v %</w:t>
            </w:r>
          </w:p>
        </w:tc>
        <w:tc>
          <w:tcPr>
            <w:tcW w:w="992" w:type="dxa"/>
            <w:tcBorders>
              <w:bottom w:val="single" w:sz="4" w:space="0" w:color="auto"/>
            </w:tcBorders>
            <w:shd w:val="clear" w:color="auto" w:fill="FFF2CC" w:themeFill="accent4" w:themeFillTint="33"/>
          </w:tcPr>
          <w:p w14:paraId="62E6A521" w14:textId="77777777" w:rsidR="00DB336E" w:rsidRPr="001274E8" w:rsidRDefault="00DB336E" w:rsidP="00882336">
            <w:pPr>
              <w:spacing w:after="0" w:line="240" w:lineRule="auto"/>
              <w:jc w:val="center"/>
              <w:rPr>
                <w:rFonts w:cs="Tahoma"/>
                <w:b/>
                <w:bCs/>
                <w:highlight w:val="yellow"/>
              </w:rPr>
            </w:pPr>
            <w:r w:rsidRPr="001274E8">
              <w:rPr>
                <w:b/>
                <w:highlight w:val="yellow"/>
              </w:rPr>
              <w:t>Výše DPH v Kč</w:t>
            </w:r>
          </w:p>
        </w:tc>
        <w:tc>
          <w:tcPr>
            <w:tcW w:w="1701" w:type="dxa"/>
            <w:tcBorders>
              <w:bottom w:val="single" w:sz="4" w:space="0" w:color="auto"/>
            </w:tcBorders>
            <w:shd w:val="clear" w:color="auto" w:fill="FFF2CC" w:themeFill="accent4" w:themeFillTint="33"/>
          </w:tcPr>
          <w:p w14:paraId="4559C48B" w14:textId="77777777" w:rsidR="00DB336E" w:rsidRPr="001274E8" w:rsidRDefault="00DB336E" w:rsidP="00882336">
            <w:pPr>
              <w:spacing w:after="0" w:line="240" w:lineRule="auto"/>
              <w:jc w:val="center"/>
              <w:rPr>
                <w:b/>
                <w:highlight w:val="yellow"/>
              </w:rPr>
            </w:pPr>
            <w:r w:rsidRPr="001274E8">
              <w:rPr>
                <w:b/>
                <w:highlight w:val="yellow"/>
              </w:rPr>
              <w:t xml:space="preserve">Cena celkem </w:t>
            </w:r>
          </w:p>
          <w:p w14:paraId="1FD5F55F" w14:textId="77777777" w:rsidR="00DB336E" w:rsidRPr="001274E8" w:rsidRDefault="00DB336E" w:rsidP="00882336">
            <w:pPr>
              <w:spacing w:after="0" w:line="240" w:lineRule="auto"/>
              <w:jc w:val="center"/>
              <w:rPr>
                <w:b/>
                <w:highlight w:val="yellow"/>
              </w:rPr>
            </w:pPr>
            <w:r w:rsidRPr="001274E8">
              <w:rPr>
                <w:b/>
                <w:highlight w:val="yellow"/>
              </w:rPr>
              <w:t>v Kč</w:t>
            </w:r>
          </w:p>
          <w:p w14:paraId="6E32EE10" w14:textId="77777777" w:rsidR="00DB336E" w:rsidRPr="001274E8" w:rsidRDefault="00DB336E" w:rsidP="00882336">
            <w:pPr>
              <w:spacing w:after="0" w:line="240" w:lineRule="auto"/>
              <w:jc w:val="center"/>
              <w:rPr>
                <w:rFonts w:cs="Tahoma"/>
                <w:b/>
                <w:bCs/>
                <w:highlight w:val="yellow"/>
              </w:rPr>
            </w:pPr>
            <w:r w:rsidRPr="001274E8">
              <w:rPr>
                <w:b/>
                <w:highlight w:val="yellow"/>
              </w:rPr>
              <w:t>včetně DPH</w:t>
            </w:r>
          </w:p>
        </w:tc>
      </w:tr>
      <w:tr w:rsidR="005D7B45" w:rsidRPr="00502FBB" w14:paraId="72C3CAB5" w14:textId="77777777" w:rsidTr="007A218D">
        <w:trPr>
          <w:trHeight w:val="397"/>
        </w:trPr>
        <w:tc>
          <w:tcPr>
            <w:tcW w:w="2694" w:type="dxa"/>
            <w:tcBorders>
              <w:top w:val="single" w:sz="4" w:space="0" w:color="auto"/>
              <w:left w:val="single" w:sz="4" w:space="0" w:color="auto"/>
              <w:right w:val="single" w:sz="4" w:space="0" w:color="auto"/>
            </w:tcBorders>
            <w:shd w:val="clear" w:color="auto" w:fill="auto"/>
          </w:tcPr>
          <w:p w14:paraId="44D7F182" w14:textId="77777777" w:rsidR="001651D3" w:rsidRPr="00B641DD" w:rsidRDefault="001651D3" w:rsidP="001651D3">
            <w:pPr>
              <w:spacing w:after="0" w:line="240" w:lineRule="auto"/>
            </w:pPr>
            <w:bookmarkStart w:id="36" w:name="_Hlk97017334"/>
            <w:bookmarkStart w:id="37" w:name="_Hlk19014801"/>
            <w:r w:rsidRPr="00B641DD">
              <w:t>Licence pro provozovaný virtualizační software Vmware s právem užití na 1 rok</w:t>
            </w:r>
          </w:p>
          <w:p w14:paraId="3A6C4107" w14:textId="77777777" w:rsidR="00BE541E" w:rsidRDefault="001651D3" w:rsidP="001651D3">
            <w:pPr>
              <w:spacing w:after="0" w:line="240" w:lineRule="auto"/>
              <w:rPr>
                <w:ins w:id="38" w:author="Polanský Roman (PKN-ICT)" w:date="2023-06-19T14:34:00Z"/>
                <w:rFonts w:ascii="Calibri" w:hAnsi="Calibri" w:cs="Calibri"/>
                <w:sz w:val="20"/>
                <w:szCs w:val="20"/>
              </w:rPr>
            </w:pPr>
            <w:r w:rsidRPr="006E4E22">
              <w:rPr>
                <w:rFonts w:ascii="Calibri" w:hAnsi="Calibri" w:cs="Calibri"/>
                <w:sz w:val="20"/>
                <w:szCs w:val="20"/>
              </w:rPr>
              <w:t xml:space="preserve">Basic Support Coverage VMware vSphere 6 Essentials Plus </w:t>
            </w:r>
            <w:proofErr w:type="spellStart"/>
            <w:r w:rsidRPr="006E4E22">
              <w:rPr>
                <w:rFonts w:ascii="Calibri" w:hAnsi="Calibri" w:cs="Calibri"/>
                <w:sz w:val="20"/>
                <w:szCs w:val="20"/>
              </w:rPr>
              <w:t>Kit</w:t>
            </w:r>
            <w:proofErr w:type="spellEnd"/>
            <w:r w:rsidRPr="006E4E22">
              <w:rPr>
                <w:rFonts w:ascii="Calibri" w:hAnsi="Calibri" w:cs="Calibri"/>
                <w:sz w:val="20"/>
                <w:szCs w:val="20"/>
              </w:rPr>
              <w:t xml:space="preserve"> </w:t>
            </w:r>
            <w:proofErr w:type="spellStart"/>
            <w:r w:rsidRPr="006E4E22">
              <w:rPr>
                <w:rFonts w:ascii="Calibri" w:hAnsi="Calibri" w:cs="Calibri"/>
                <w:sz w:val="20"/>
                <w:szCs w:val="20"/>
              </w:rPr>
              <w:t>for</w:t>
            </w:r>
            <w:proofErr w:type="spellEnd"/>
            <w:r w:rsidRPr="006E4E22">
              <w:rPr>
                <w:rFonts w:ascii="Calibri" w:hAnsi="Calibri" w:cs="Calibri"/>
                <w:sz w:val="20"/>
                <w:szCs w:val="20"/>
              </w:rPr>
              <w:t xml:space="preserve"> 3 </w:t>
            </w:r>
            <w:proofErr w:type="spellStart"/>
            <w:r w:rsidRPr="006E4E22">
              <w:rPr>
                <w:rFonts w:ascii="Calibri" w:hAnsi="Calibri" w:cs="Calibri"/>
                <w:sz w:val="20"/>
                <w:szCs w:val="20"/>
              </w:rPr>
              <w:t>hosts</w:t>
            </w:r>
            <w:proofErr w:type="spellEnd"/>
            <w:r w:rsidRPr="006E4E22">
              <w:rPr>
                <w:rFonts w:ascii="Calibri" w:hAnsi="Calibri" w:cs="Calibri"/>
                <w:sz w:val="20"/>
                <w:szCs w:val="20"/>
              </w:rPr>
              <w:t xml:space="preserve"> (Max 2 </w:t>
            </w:r>
            <w:proofErr w:type="spellStart"/>
            <w:r w:rsidRPr="006E4E22">
              <w:rPr>
                <w:rFonts w:ascii="Calibri" w:hAnsi="Calibri" w:cs="Calibri"/>
                <w:sz w:val="20"/>
                <w:szCs w:val="20"/>
              </w:rPr>
              <w:t>processors</w:t>
            </w:r>
            <w:proofErr w:type="spellEnd"/>
            <w:r w:rsidRPr="006E4E22">
              <w:rPr>
                <w:rFonts w:ascii="Calibri" w:hAnsi="Calibri" w:cs="Calibri"/>
                <w:sz w:val="20"/>
                <w:szCs w:val="20"/>
              </w:rPr>
              <w:t xml:space="preserve"> per host)</w:t>
            </w:r>
            <w:ins w:id="39" w:author="Polanský Roman (PKN-ICT)" w:date="2023-06-19T14:34:00Z">
              <w:r w:rsidR="00BE541E">
                <w:rPr>
                  <w:rFonts w:ascii="Calibri" w:hAnsi="Calibri" w:cs="Calibri"/>
                  <w:sz w:val="20"/>
                  <w:szCs w:val="20"/>
                </w:rPr>
                <w:t xml:space="preserve"> </w:t>
              </w:r>
            </w:ins>
          </w:p>
          <w:p w14:paraId="0DD11FDD" w14:textId="58D98573" w:rsidR="005D7B45" w:rsidRPr="00B26E7A" w:rsidRDefault="00BE541E" w:rsidP="001651D3">
            <w:pPr>
              <w:spacing w:after="0" w:line="240" w:lineRule="auto"/>
              <w:rPr>
                <w:rFonts w:cs="Calibri"/>
                <w:sz w:val="20"/>
                <w:szCs w:val="20"/>
              </w:rPr>
            </w:pPr>
            <w:ins w:id="40" w:author="Polanský Roman (PKN-ICT)" w:date="2023-06-19T14:34:00Z">
              <w:r w:rsidRPr="00EC459A">
                <w:rPr>
                  <w:rFonts w:ascii="Calibri" w:hAnsi="Calibri" w:cs="Calibri"/>
                  <w:sz w:val="20"/>
                  <w:szCs w:val="20"/>
                </w:rPr>
                <w:t>VS6-ESP-KIT-GSSS-C</w:t>
              </w:r>
              <w:r w:rsidRPr="00B641DD">
                <w:rPr>
                  <w:rFonts w:ascii="Calibri" w:hAnsi="Calibri" w:cs="Calibri"/>
                  <w:sz w:val="20"/>
                  <w:szCs w:val="20"/>
                </w:rPr>
                <w:br/>
              </w:r>
            </w:ins>
            <w:r w:rsidR="001651D3" w:rsidRPr="00B641DD">
              <w:rPr>
                <w:rFonts w:ascii="Calibri" w:hAnsi="Calibri" w:cs="Calibri"/>
                <w:sz w:val="20"/>
                <w:szCs w:val="20"/>
              </w:rPr>
              <w:br/>
              <w:t>7.9.202</w:t>
            </w:r>
            <w:r w:rsidR="001651D3">
              <w:rPr>
                <w:rFonts w:ascii="Calibri" w:hAnsi="Calibri" w:cs="Calibri"/>
                <w:sz w:val="20"/>
                <w:szCs w:val="20"/>
              </w:rPr>
              <w:t>3</w:t>
            </w:r>
            <w:r w:rsidR="001651D3" w:rsidRPr="00B641DD">
              <w:rPr>
                <w:rFonts w:ascii="Calibri" w:hAnsi="Calibri" w:cs="Calibri"/>
                <w:sz w:val="20"/>
                <w:szCs w:val="20"/>
              </w:rPr>
              <w:t xml:space="preserve"> až 6.9.202</w:t>
            </w:r>
            <w:r w:rsidR="001651D3">
              <w:rPr>
                <w:rFonts w:ascii="Calibri" w:hAnsi="Calibri" w:cs="Calibri"/>
                <w:sz w:val="20"/>
                <w:szCs w:val="20"/>
              </w:rPr>
              <w:t>4</w:t>
            </w:r>
          </w:p>
        </w:tc>
        <w:tc>
          <w:tcPr>
            <w:tcW w:w="992" w:type="dxa"/>
            <w:tcBorders>
              <w:top w:val="single" w:sz="4" w:space="0" w:color="auto"/>
              <w:left w:val="single" w:sz="4" w:space="0" w:color="auto"/>
              <w:right w:val="single" w:sz="4" w:space="0" w:color="auto"/>
            </w:tcBorders>
            <w:shd w:val="clear" w:color="auto" w:fill="auto"/>
            <w:vAlign w:val="center"/>
          </w:tcPr>
          <w:p w14:paraId="2AC01284" w14:textId="734B5D9C" w:rsidR="005D7B45" w:rsidRPr="009179D2" w:rsidRDefault="005D7B45" w:rsidP="005D7B45">
            <w:pPr>
              <w:spacing w:after="0" w:line="240" w:lineRule="auto"/>
              <w:jc w:val="center"/>
              <w:rPr>
                <w:rFonts w:cs="Calibri"/>
              </w:rPr>
            </w:pPr>
            <w:r w:rsidRPr="00D91A18">
              <w:rPr>
                <w:rFonts w:cs="Calibri"/>
                <w:highlight w:val="yellow"/>
              </w:rPr>
              <w:t>???</w:t>
            </w:r>
          </w:p>
        </w:tc>
        <w:tc>
          <w:tcPr>
            <w:tcW w:w="709" w:type="dxa"/>
            <w:tcBorders>
              <w:top w:val="single" w:sz="4" w:space="0" w:color="auto"/>
              <w:left w:val="single" w:sz="4" w:space="0" w:color="auto"/>
              <w:right w:val="single" w:sz="4" w:space="0" w:color="auto"/>
            </w:tcBorders>
            <w:shd w:val="clear" w:color="auto" w:fill="auto"/>
            <w:vAlign w:val="center"/>
          </w:tcPr>
          <w:p w14:paraId="25931265" w14:textId="2D5324C8" w:rsidR="005D7B45" w:rsidRPr="006E5F49" w:rsidRDefault="005D7B45" w:rsidP="005D7B45">
            <w:pPr>
              <w:spacing w:after="0" w:line="240" w:lineRule="auto"/>
              <w:jc w:val="center"/>
              <w:rPr>
                <w:rFonts w:cs="Calibri"/>
              </w:rPr>
            </w:pPr>
            <w:r>
              <w:rPr>
                <w:rFonts w:ascii="Calibri" w:hAnsi="Calibri" w:cs="Calibri"/>
                <w:sz w:val="20"/>
                <w:szCs w:val="20"/>
              </w:rPr>
              <w:t>1</w:t>
            </w:r>
          </w:p>
        </w:tc>
        <w:tc>
          <w:tcPr>
            <w:tcW w:w="1276" w:type="dxa"/>
            <w:tcBorders>
              <w:top w:val="single" w:sz="4" w:space="0" w:color="auto"/>
              <w:left w:val="single" w:sz="4" w:space="0" w:color="auto"/>
              <w:right w:val="single" w:sz="4" w:space="0" w:color="auto"/>
            </w:tcBorders>
            <w:vAlign w:val="center"/>
          </w:tcPr>
          <w:p w14:paraId="16356843" w14:textId="77777777" w:rsidR="005D7B45" w:rsidRPr="00D82155" w:rsidRDefault="005D7B45" w:rsidP="005D7B45">
            <w:pPr>
              <w:spacing w:after="0" w:line="240" w:lineRule="auto"/>
              <w:jc w:val="center"/>
              <w:rPr>
                <w:rFonts w:cs="Calibri"/>
                <w:highlight w:val="green"/>
              </w:rPr>
            </w:pPr>
            <w:r w:rsidRPr="00A641B3">
              <w:rPr>
                <w:rFonts w:cs="Calibri"/>
                <w:highlight w:val="yellow"/>
              </w:rPr>
              <w:t>???</w:t>
            </w:r>
          </w:p>
        </w:tc>
        <w:tc>
          <w:tcPr>
            <w:tcW w:w="1417" w:type="dxa"/>
            <w:tcBorders>
              <w:top w:val="single" w:sz="4" w:space="0" w:color="auto"/>
              <w:left w:val="single" w:sz="4" w:space="0" w:color="auto"/>
              <w:right w:val="single" w:sz="4" w:space="0" w:color="auto"/>
            </w:tcBorders>
            <w:vAlign w:val="center"/>
          </w:tcPr>
          <w:p w14:paraId="19ED9554" w14:textId="77777777" w:rsidR="005D7B45" w:rsidRPr="00D82155" w:rsidRDefault="005D7B45" w:rsidP="005D7B45">
            <w:pPr>
              <w:spacing w:after="0" w:line="240" w:lineRule="auto"/>
              <w:jc w:val="center"/>
              <w:rPr>
                <w:rFonts w:cs="Calibri"/>
                <w:highlight w:val="green"/>
              </w:rPr>
            </w:pPr>
            <w:r w:rsidRPr="00825881">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4A8679D4" w14:textId="77777777" w:rsidR="005D7B45" w:rsidRPr="00D82155" w:rsidRDefault="005D7B45" w:rsidP="005D7B45">
            <w:pPr>
              <w:spacing w:after="0" w:line="240" w:lineRule="auto"/>
              <w:jc w:val="center"/>
              <w:rPr>
                <w:rFonts w:cs="Calibri"/>
                <w:sz w:val="20"/>
                <w:szCs w:val="20"/>
                <w:highlight w:val="green"/>
              </w:rPr>
            </w:pPr>
            <w:r w:rsidRPr="00825881">
              <w:rPr>
                <w:rFonts w:cs="Calibri"/>
                <w:highlight w:val="yellow"/>
              </w:rPr>
              <w:t>???</w:t>
            </w:r>
          </w:p>
        </w:tc>
        <w:tc>
          <w:tcPr>
            <w:tcW w:w="992" w:type="dxa"/>
            <w:tcBorders>
              <w:top w:val="single" w:sz="4" w:space="0" w:color="auto"/>
              <w:left w:val="single" w:sz="4" w:space="0" w:color="auto"/>
              <w:right w:val="single" w:sz="4" w:space="0" w:color="auto"/>
            </w:tcBorders>
            <w:vAlign w:val="center"/>
          </w:tcPr>
          <w:p w14:paraId="23FC8A57" w14:textId="77777777" w:rsidR="005D7B45" w:rsidRPr="00D82155" w:rsidRDefault="005D7B45" w:rsidP="005D7B45">
            <w:pPr>
              <w:spacing w:after="0" w:line="240" w:lineRule="auto"/>
              <w:jc w:val="center"/>
              <w:rPr>
                <w:rFonts w:cs="Calibri"/>
                <w:highlight w:val="green"/>
              </w:rPr>
            </w:pPr>
            <w:r w:rsidRPr="00825881">
              <w:rPr>
                <w:rFonts w:cs="Calibri"/>
                <w:highlight w:val="yellow"/>
              </w:rPr>
              <w:t>???</w:t>
            </w:r>
          </w:p>
        </w:tc>
        <w:tc>
          <w:tcPr>
            <w:tcW w:w="1701" w:type="dxa"/>
            <w:tcBorders>
              <w:top w:val="single" w:sz="4" w:space="0" w:color="auto"/>
              <w:left w:val="single" w:sz="4" w:space="0" w:color="auto"/>
              <w:right w:val="single" w:sz="4" w:space="0" w:color="auto"/>
            </w:tcBorders>
            <w:vAlign w:val="center"/>
          </w:tcPr>
          <w:p w14:paraId="2A53FAA8" w14:textId="77777777" w:rsidR="005D7B45" w:rsidRPr="00D82155" w:rsidRDefault="005D7B45" w:rsidP="005D7B45">
            <w:pPr>
              <w:spacing w:after="0" w:line="240" w:lineRule="auto"/>
              <w:jc w:val="center"/>
              <w:rPr>
                <w:rFonts w:cs="Calibri"/>
                <w:highlight w:val="green"/>
              </w:rPr>
            </w:pPr>
            <w:r w:rsidRPr="00825881">
              <w:rPr>
                <w:rFonts w:cs="Calibri"/>
                <w:highlight w:val="yellow"/>
              </w:rPr>
              <w:t>???</w:t>
            </w:r>
          </w:p>
        </w:tc>
      </w:tr>
      <w:tr w:rsidR="005D7B45" w:rsidRPr="00502FBB" w14:paraId="7B0D8008" w14:textId="77777777" w:rsidTr="007A218D">
        <w:trPr>
          <w:trHeight w:val="397"/>
        </w:trPr>
        <w:tc>
          <w:tcPr>
            <w:tcW w:w="2694" w:type="dxa"/>
            <w:tcBorders>
              <w:top w:val="single" w:sz="4" w:space="0" w:color="auto"/>
              <w:left w:val="single" w:sz="4" w:space="0" w:color="auto"/>
              <w:right w:val="single" w:sz="4" w:space="0" w:color="auto"/>
            </w:tcBorders>
            <w:shd w:val="clear" w:color="auto" w:fill="auto"/>
            <w:vAlign w:val="bottom"/>
          </w:tcPr>
          <w:p w14:paraId="38EBCF9D" w14:textId="77777777" w:rsidR="001651D3" w:rsidRPr="00FD0B73" w:rsidRDefault="001651D3" w:rsidP="001651D3">
            <w:pPr>
              <w:spacing w:after="0" w:line="240" w:lineRule="auto"/>
            </w:pPr>
            <w:r w:rsidRPr="00FD0B73">
              <w:t>Licence pro provozovaný virtualizační software Vmware s právem užití na 1 rok</w:t>
            </w:r>
          </w:p>
          <w:p w14:paraId="57F41062" w14:textId="77777777" w:rsidR="00BE541E" w:rsidRDefault="001651D3" w:rsidP="001651D3">
            <w:pPr>
              <w:spacing w:after="0" w:line="240" w:lineRule="auto"/>
              <w:rPr>
                <w:ins w:id="41" w:author="Polanský Roman (PKN-ICT)" w:date="2023-06-19T14:34:00Z"/>
                <w:rFonts w:ascii="Calibri" w:hAnsi="Calibri" w:cs="Calibri"/>
                <w:sz w:val="20"/>
                <w:szCs w:val="20"/>
              </w:rPr>
            </w:pPr>
            <w:r w:rsidRPr="006E4E22">
              <w:rPr>
                <w:rFonts w:ascii="Calibri" w:hAnsi="Calibri" w:cs="Calibri"/>
                <w:sz w:val="20"/>
                <w:szCs w:val="20"/>
              </w:rPr>
              <w:t>Basic Support Coverage VMware vCenter Server 8 Standard for vSphere 8 (Per Instance)</w:t>
            </w:r>
          </w:p>
          <w:p w14:paraId="462EBF09" w14:textId="77777777" w:rsidR="00BE541E" w:rsidRDefault="00BE541E" w:rsidP="00BE541E">
            <w:pPr>
              <w:spacing w:after="0" w:line="240" w:lineRule="auto"/>
              <w:rPr>
                <w:ins w:id="42" w:author="Polanský Roman (PKN-ICT)" w:date="2023-06-19T14:34:00Z"/>
                <w:rFonts w:ascii="Calibri" w:hAnsi="Calibri" w:cs="Calibri"/>
                <w:sz w:val="20"/>
                <w:szCs w:val="20"/>
              </w:rPr>
            </w:pPr>
            <w:ins w:id="43" w:author="Polanský Roman (PKN-ICT)" w:date="2023-06-19T14:34:00Z">
              <w:r w:rsidRPr="00BE541E">
                <w:rPr>
                  <w:rFonts w:ascii="Calibri" w:hAnsi="Calibri" w:cs="Calibri"/>
                  <w:sz w:val="20"/>
                  <w:szCs w:val="20"/>
                </w:rPr>
                <w:t>VCS8-STD-G-SSS-C</w:t>
              </w:r>
            </w:ins>
          </w:p>
          <w:p w14:paraId="68C76ADB" w14:textId="623C8106" w:rsidR="005D7B45" w:rsidRPr="00BE541E" w:rsidRDefault="001651D3" w:rsidP="00BE541E">
            <w:pPr>
              <w:spacing w:after="0" w:line="240" w:lineRule="auto"/>
              <w:rPr>
                <w:rFonts w:cs="Calibri"/>
                <w:sz w:val="20"/>
                <w:szCs w:val="20"/>
              </w:rPr>
            </w:pPr>
            <w:r w:rsidRPr="00BE541E">
              <w:rPr>
                <w:rFonts w:ascii="Calibri" w:hAnsi="Calibri" w:cs="Calibri"/>
                <w:sz w:val="20"/>
                <w:szCs w:val="20"/>
              </w:rPr>
              <w:br/>
              <w:t>7.9.2023 až 6.9.2024</w:t>
            </w:r>
          </w:p>
        </w:tc>
        <w:tc>
          <w:tcPr>
            <w:tcW w:w="992" w:type="dxa"/>
            <w:tcBorders>
              <w:top w:val="single" w:sz="4" w:space="0" w:color="auto"/>
              <w:left w:val="single" w:sz="4" w:space="0" w:color="auto"/>
              <w:right w:val="single" w:sz="4" w:space="0" w:color="auto"/>
            </w:tcBorders>
            <w:shd w:val="clear" w:color="auto" w:fill="auto"/>
            <w:vAlign w:val="center"/>
          </w:tcPr>
          <w:p w14:paraId="455B4081" w14:textId="43252914" w:rsidR="005D7B45" w:rsidRPr="006E5F49" w:rsidRDefault="005D7B45" w:rsidP="005D7B45">
            <w:pPr>
              <w:spacing w:after="0" w:line="240" w:lineRule="auto"/>
              <w:jc w:val="center"/>
              <w:rPr>
                <w:rFonts w:cs="Calibri"/>
              </w:rPr>
            </w:pPr>
            <w:r w:rsidRPr="00D91A18">
              <w:rPr>
                <w:rFonts w:cs="Calibri"/>
                <w:highlight w:val="yellow"/>
              </w:rPr>
              <w:t>???</w:t>
            </w:r>
          </w:p>
        </w:tc>
        <w:tc>
          <w:tcPr>
            <w:tcW w:w="709" w:type="dxa"/>
            <w:tcBorders>
              <w:top w:val="single" w:sz="4" w:space="0" w:color="auto"/>
              <w:left w:val="single" w:sz="4" w:space="0" w:color="auto"/>
              <w:right w:val="single" w:sz="4" w:space="0" w:color="auto"/>
            </w:tcBorders>
            <w:shd w:val="clear" w:color="auto" w:fill="auto"/>
            <w:vAlign w:val="center"/>
          </w:tcPr>
          <w:p w14:paraId="58C672BF" w14:textId="03A5B9B0" w:rsidR="005D7B45" w:rsidRPr="006E5F49" w:rsidRDefault="005D7B45" w:rsidP="005D7B45">
            <w:pPr>
              <w:spacing w:after="0" w:line="240" w:lineRule="auto"/>
              <w:rPr>
                <w:rFonts w:cs="Calibri"/>
              </w:rPr>
            </w:pPr>
            <w:r>
              <w:rPr>
                <w:rFonts w:ascii="Calibri" w:hAnsi="Calibri" w:cs="Calibri"/>
                <w:sz w:val="20"/>
                <w:szCs w:val="20"/>
              </w:rPr>
              <w:t>1</w:t>
            </w:r>
          </w:p>
        </w:tc>
        <w:tc>
          <w:tcPr>
            <w:tcW w:w="1276" w:type="dxa"/>
            <w:tcBorders>
              <w:top w:val="single" w:sz="4" w:space="0" w:color="auto"/>
              <w:left w:val="single" w:sz="4" w:space="0" w:color="auto"/>
              <w:right w:val="single" w:sz="4" w:space="0" w:color="auto"/>
            </w:tcBorders>
            <w:vAlign w:val="center"/>
          </w:tcPr>
          <w:p w14:paraId="502CFA14" w14:textId="77777777" w:rsidR="005D7B45" w:rsidRPr="00D82155" w:rsidRDefault="005D7B45" w:rsidP="005D7B45">
            <w:pPr>
              <w:spacing w:after="0" w:line="240" w:lineRule="auto"/>
              <w:jc w:val="center"/>
              <w:rPr>
                <w:rFonts w:cs="Calibri"/>
                <w:highlight w:val="green"/>
              </w:rPr>
            </w:pPr>
            <w:r w:rsidRPr="00A641B3">
              <w:rPr>
                <w:rFonts w:cs="Calibri"/>
                <w:highlight w:val="yellow"/>
              </w:rPr>
              <w:t>???</w:t>
            </w:r>
          </w:p>
        </w:tc>
        <w:tc>
          <w:tcPr>
            <w:tcW w:w="1417" w:type="dxa"/>
            <w:tcBorders>
              <w:top w:val="single" w:sz="4" w:space="0" w:color="auto"/>
              <w:left w:val="single" w:sz="4" w:space="0" w:color="auto"/>
              <w:right w:val="single" w:sz="4" w:space="0" w:color="auto"/>
            </w:tcBorders>
            <w:vAlign w:val="center"/>
          </w:tcPr>
          <w:p w14:paraId="6882B24C" w14:textId="77777777" w:rsidR="005D7B45" w:rsidRPr="00D82155" w:rsidRDefault="005D7B45" w:rsidP="005D7B45">
            <w:pPr>
              <w:spacing w:after="0" w:line="240" w:lineRule="auto"/>
              <w:jc w:val="center"/>
              <w:rPr>
                <w:rFonts w:cs="Calibri"/>
                <w:highlight w:val="green"/>
              </w:rPr>
            </w:pPr>
            <w:r w:rsidRPr="00825881">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78FEF010" w14:textId="77777777" w:rsidR="005D7B45" w:rsidRPr="00D82155" w:rsidRDefault="005D7B45" w:rsidP="005D7B45">
            <w:pPr>
              <w:spacing w:after="0" w:line="240" w:lineRule="auto"/>
              <w:jc w:val="center"/>
              <w:rPr>
                <w:rFonts w:cs="Calibri"/>
                <w:sz w:val="20"/>
                <w:szCs w:val="20"/>
                <w:highlight w:val="green"/>
              </w:rPr>
            </w:pPr>
            <w:r w:rsidRPr="00825881">
              <w:rPr>
                <w:rFonts w:cs="Calibri"/>
                <w:highlight w:val="yellow"/>
              </w:rPr>
              <w:t>???</w:t>
            </w:r>
          </w:p>
        </w:tc>
        <w:tc>
          <w:tcPr>
            <w:tcW w:w="992" w:type="dxa"/>
            <w:tcBorders>
              <w:top w:val="single" w:sz="4" w:space="0" w:color="auto"/>
              <w:left w:val="single" w:sz="4" w:space="0" w:color="auto"/>
              <w:right w:val="single" w:sz="4" w:space="0" w:color="auto"/>
            </w:tcBorders>
            <w:vAlign w:val="center"/>
          </w:tcPr>
          <w:p w14:paraId="674C8993" w14:textId="77777777" w:rsidR="005D7B45" w:rsidRPr="00D82155" w:rsidRDefault="005D7B45" w:rsidP="005D7B45">
            <w:pPr>
              <w:spacing w:after="0" w:line="240" w:lineRule="auto"/>
              <w:jc w:val="center"/>
              <w:rPr>
                <w:rFonts w:cs="Calibri"/>
                <w:highlight w:val="green"/>
              </w:rPr>
            </w:pPr>
            <w:r w:rsidRPr="00825881">
              <w:rPr>
                <w:rFonts w:cs="Calibri"/>
                <w:highlight w:val="yellow"/>
              </w:rPr>
              <w:t>???</w:t>
            </w:r>
          </w:p>
        </w:tc>
        <w:tc>
          <w:tcPr>
            <w:tcW w:w="1701" w:type="dxa"/>
            <w:tcBorders>
              <w:top w:val="single" w:sz="4" w:space="0" w:color="auto"/>
              <w:left w:val="single" w:sz="4" w:space="0" w:color="auto"/>
              <w:right w:val="single" w:sz="4" w:space="0" w:color="auto"/>
            </w:tcBorders>
            <w:vAlign w:val="center"/>
          </w:tcPr>
          <w:p w14:paraId="7E46BEAA" w14:textId="77777777" w:rsidR="005D7B45" w:rsidRPr="00D82155" w:rsidRDefault="005D7B45" w:rsidP="005D7B45">
            <w:pPr>
              <w:spacing w:after="0" w:line="240" w:lineRule="auto"/>
              <w:jc w:val="center"/>
              <w:rPr>
                <w:rFonts w:cs="Calibri"/>
                <w:highlight w:val="green"/>
              </w:rPr>
            </w:pPr>
            <w:r w:rsidRPr="00825881">
              <w:rPr>
                <w:rFonts w:cs="Calibri"/>
                <w:highlight w:val="yellow"/>
              </w:rPr>
              <w:t>???</w:t>
            </w:r>
          </w:p>
        </w:tc>
      </w:tr>
      <w:tr w:rsidR="005D7B45" w:rsidRPr="00502FBB" w14:paraId="68F502CF" w14:textId="77777777" w:rsidTr="007A218D">
        <w:trPr>
          <w:trHeight w:val="397"/>
        </w:trPr>
        <w:tc>
          <w:tcPr>
            <w:tcW w:w="2694" w:type="dxa"/>
            <w:tcBorders>
              <w:top w:val="single" w:sz="4" w:space="0" w:color="auto"/>
              <w:left w:val="single" w:sz="4" w:space="0" w:color="auto"/>
              <w:right w:val="single" w:sz="4" w:space="0" w:color="auto"/>
            </w:tcBorders>
            <w:shd w:val="clear" w:color="auto" w:fill="auto"/>
            <w:vAlign w:val="bottom"/>
          </w:tcPr>
          <w:p w14:paraId="7A7C4735" w14:textId="77777777" w:rsidR="001651D3" w:rsidRPr="00B95CE2" w:rsidRDefault="001651D3" w:rsidP="001651D3">
            <w:pPr>
              <w:spacing w:after="0" w:line="240" w:lineRule="auto"/>
            </w:pPr>
            <w:r w:rsidRPr="00B95CE2">
              <w:t>Licence pro provozovaný virtualizační software Vmware s právem užití na 1 rok</w:t>
            </w:r>
          </w:p>
          <w:p w14:paraId="4DD2BCE9" w14:textId="77777777" w:rsidR="00BE541E" w:rsidRDefault="001651D3" w:rsidP="001651D3">
            <w:pPr>
              <w:spacing w:after="0" w:line="240" w:lineRule="auto"/>
              <w:rPr>
                <w:ins w:id="44" w:author="Polanský Roman (PKN-ICT)" w:date="2023-06-19T14:34:00Z"/>
                <w:rFonts w:ascii="Calibri" w:hAnsi="Calibri" w:cs="Calibri"/>
                <w:sz w:val="20"/>
                <w:szCs w:val="20"/>
              </w:rPr>
            </w:pPr>
            <w:r w:rsidRPr="006E4E22">
              <w:rPr>
                <w:rFonts w:ascii="Calibri" w:hAnsi="Calibri" w:cs="Calibri"/>
                <w:sz w:val="20"/>
                <w:szCs w:val="20"/>
              </w:rPr>
              <w:t xml:space="preserve">Basic Support </w:t>
            </w:r>
            <w:proofErr w:type="spellStart"/>
            <w:r w:rsidRPr="006E4E22">
              <w:rPr>
                <w:rFonts w:ascii="Calibri" w:hAnsi="Calibri" w:cs="Calibri"/>
                <w:sz w:val="20"/>
                <w:szCs w:val="20"/>
              </w:rPr>
              <w:t>Coverage</w:t>
            </w:r>
            <w:proofErr w:type="spellEnd"/>
            <w:r w:rsidRPr="006E4E22">
              <w:rPr>
                <w:rFonts w:ascii="Calibri" w:hAnsi="Calibri" w:cs="Calibri"/>
                <w:sz w:val="20"/>
                <w:szCs w:val="20"/>
              </w:rPr>
              <w:t xml:space="preserve"> </w:t>
            </w:r>
            <w:proofErr w:type="spellStart"/>
            <w:r w:rsidRPr="006E4E22">
              <w:rPr>
                <w:rFonts w:ascii="Calibri" w:hAnsi="Calibri" w:cs="Calibri"/>
                <w:sz w:val="20"/>
                <w:szCs w:val="20"/>
              </w:rPr>
              <w:t>VMware</w:t>
            </w:r>
            <w:proofErr w:type="spellEnd"/>
            <w:r w:rsidRPr="006E4E22">
              <w:rPr>
                <w:rFonts w:ascii="Calibri" w:hAnsi="Calibri" w:cs="Calibri"/>
                <w:sz w:val="20"/>
                <w:szCs w:val="20"/>
              </w:rPr>
              <w:t xml:space="preserve"> </w:t>
            </w:r>
            <w:proofErr w:type="spellStart"/>
            <w:r w:rsidRPr="006E4E22">
              <w:rPr>
                <w:rFonts w:ascii="Calibri" w:hAnsi="Calibri" w:cs="Calibri"/>
                <w:sz w:val="20"/>
                <w:szCs w:val="20"/>
              </w:rPr>
              <w:t>vSphere</w:t>
            </w:r>
            <w:proofErr w:type="spellEnd"/>
            <w:r w:rsidRPr="006E4E22">
              <w:rPr>
                <w:rFonts w:ascii="Calibri" w:hAnsi="Calibri" w:cs="Calibri"/>
                <w:sz w:val="20"/>
                <w:szCs w:val="20"/>
              </w:rPr>
              <w:t xml:space="preserve"> 8 Standard </w:t>
            </w:r>
            <w:proofErr w:type="spellStart"/>
            <w:r w:rsidRPr="006E4E22">
              <w:rPr>
                <w:rFonts w:ascii="Calibri" w:hAnsi="Calibri" w:cs="Calibri"/>
                <w:sz w:val="20"/>
                <w:szCs w:val="20"/>
              </w:rPr>
              <w:t>for</w:t>
            </w:r>
            <w:proofErr w:type="spellEnd"/>
            <w:r w:rsidRPr="006E4E22">
              <w:rPr>
                <w:rFonts w:ascii="Calibri" w:hAnsi="Calibri" w:cs="Calibri"/>
                <w:sz w:val="20"/>
                <w:szCs w:val="20"/>
              </w:rPr>
              <w:t xml:space="preserve"> 1 </w:t>
            </w:r>
            <w:proofErr w:type="spellStart"/>
            <w:r w:rsidRPr="006E4E22">
              <w:rPr>
                <w:rFonts w:ascii="Calibri" w:hAnsi="Calibri" w:cs="Calibri"/>
                <w:sz w:val="20"/>
                <w:szCs w:val="20"/>
              </w:rPr>
              <w:t>processor</w:t>
            </w:r>
            <w:proofErr w:type="spellEnd"/>
          </w:p>
          <w:p w14:paraId="2AF5512A" w14:textId="77777777" w:rsidR="00BE541E" w:rsidRDefault="00BE541E" w:rsidP="001651D3">
            <w:pPr>
              <w:spacing w:after="0" w:line="240" w:lineRule="auto"/>
              <w:rPr>
                <w:ins w:id="45" w:author="Polanský Roman (PKN-ICT)" w:date="2023-06-19T14:34:00Z"/>
                <w:rFonts w:ascii="Calibri" w:hAnsi="Calibri" w:cs="Calibri"/>
                <w:sz w:val="20"/>
                <w:szCs w:val="20"/>
              </w:rPr>
            </w:pPr>
            <w:ins w:id="46" w:author="Polanský Roman (PKN-ICT)" w:date="2023-06-19T14:34:00Z">
              <w:r w:rsidRPr="00EC459A">
                <w:rPr>
                  <w:rFonts w:ascii="Calibri" w:hAnsi="Calibri" w:cs="Calibri"/>
                  <w:sz w:val="20"/>
                  <w:szCs w:val="20"/>
                </w:rPr>
                <w:t>VS8-STD-G-SSS</w:t>
              </w:r>
              <w:r>
                <w:rPr>
                  <w:rFonts w:ascii="Calibri" w:hAnsi="Calibri" w:cs="Calibri"/>
                  <w:sz w:val="20"/>
                  <w:szCs w:val="20"/>
                </w:rPr>
                <w:t>-</w:t>
              </w:r>
              <w:r w:rsidRPr="00EC459A">
                <w:rPr>
                  <w:rFonts w:ascii="Calibri" w:hAnsi="Calibri" w:cs="Calibri"/>
                  <w:sz w:val="20"/>
                  <w:szCs w:val="20"/>
                </w:rPr>
                <w:t>C</w:t>
              </w:r>
            </w:ins>
          </w:p>
          <w:p w14:paraId="5702C5E8" w14:textId="0A639FC7" w:rsidR="005D7B45" w:rsidRPr="00506DD6" w:rsidRDefault="001651D3" w:rsidP="001651D3">
            <w:pPr>
              <w:spacing w:after="0" w:line="240" w:lineRule="auto"/>
            </w:pPr>
            <w:r w:rsidRPr="00B95CE2">
              <w:rPr>
                <w:rFonts w:ascii="Calibri" w:hAnsi="Calibri" w:cs="Calibri"/>
                <w:sz w:val="20"/>
                <w:szCs w:val="20"/>
              </w:rPr>
              <w:br/>
              <w:t>7.9.202</w:t>
            </w:r>
            <w:r>
              <w:rPr>
                <w:rFonts w:ascii="Calibri" w:hAnsi="Calibri" w:cs="Calibri"/>
                <w:sz w:val="20"/>
                <w:szCs w:val="20"/>
              </w:rPr>
              <w:t>3</w:t>
            </w:r>
            <w:r w:rsidRPr="00B95CE2">
              <w:rPr>
                <w:rFonts w:ascii="Calibri" w:hAnsi="Calibri" w:cs="Calibri"/>
                <w:sz w:val="20"/>
                <w:szCs w:val="20"/>
              </w:rPr>
              <w:t xml:space="preserve"> až 6.9.202</w:t>
            </w:r>
            <w:r>
              <w:rPr>
                <w:rFonts w:ascii="Calibri" w:hAnsi="Calibri" w:cs="Calibri"/>
                <w:sz w:val="20"/>
                <w:szCs w:val="20"/>
              </w:rPr>
              <w:t>4</w:t>
            </w:r>
          </w:p>
        </w:tc>
        <w:tc>
          <w:tcPr>
            <w:tcW w:w="992" w:type="dxa"/>
            <w:tcBorders>
              <w:top w:val="single" w:sz="4" w:space="0" w:color="auto"/>
              <w:left w:val="single" w:sz="4" w:space="0" w:color="auto"/>
              <w:right w:val="single" w:sz="4" w:space="0" w:color="auto"/>
            </w:tcBorders>
            <w:shd w:val="clear" w:color="auto" w:fill="auto"/>
            <w:vAlign w:val="center"/>
          </w:tcPr>
          <w:p w14:paraId="206F36D7" w14:textId="168E3A80" w:rsidR="005D7B45" w:rsidRPr="009179D2" w:rsidRDefault="001651D3" w:rsidP="005D7B45">
            <w:pPr>
              <w:spacing w:after="0" w:line="240" w:lineRule="auto"/>
              <w:jc w:val="center"/>
              <w:rPr>
                <w:rFonts w:cs="Calibri"/>
              </w:rPr>
            </w:pPr>
            <w:r w:rsidRPr="001651D3">
              <w:rPr>
                <w:rFonts w:cs="Calibri"/>
                <w:highlight w:val="yellow"/>
              </w:rPr>
              <w:t>???</w:t>
            </w:r>
          </w:p>
        </w:tc>
        <w:tc>
          <w:tcPr>
            <w:tcW w:w="709" w:type="dxa"/>
            <w:tcBorders>
              <w:top w:val="single" w:sz="4" w:space="0" w:color="auto"/>
              <w:left w:val="single" w:sz="4" w:space="0" w:color="auto"/>
              <w:right w:val="single" w:sz="4" w:space="0" w:color="auto"/>
            </w:tcBorders>
            <w:shd w:val="clear" w:color="auto" w:fill="auto"/>
            <w:vAlign w:val="center"/>
          </w:tcPr>
          <w:p w14:paraId="65979C9C" w14:textId="2D124401" w:rsidR="005D7B45" w:rsidRDefault="001651D3" w:rsidP="005D7B45">
            <w:pPr>
              <w:spacing w:after="0" w:line="240" w:lineRule="auto"/>
              <w:rPr>
                <w:rFonts w:cs="Calibri"/>
              </w:rPr>
            </w:pPr>
            <w:r>
              <w:rPr>
                <w:rFonts w:ascii="Calibri" w:hAnsi="Calibri" w:cs="Calibri"/>
                <w:sz w:val="20"/>
                <w:szCs w:val="20"/>
              </w:rPr>
              <w:t>6</w:t>
            </w:r>
          </w:p>
        </w:tc>
        <w:tc>
          <w:tcPr>
            <w:tcW w:w="1276" w:type="dxa"/>
            <w:tcBorders>
              <w:top w:val="single" w:sz="4" w:space="0" w:color="auto"/>
              <w:left w:val="single" w:sz="4" w:space="0" w:color="auto"/>
              <w:right w:val="single" w:sz="4" w:space="0" w:color="auto"/>
            </w:tcBorders>
            <w:vAlign w:val="center"/>
          </w:tcPr>
          <w:p w14:paraId="046009F5" w14:textId="0400FBBA" w:rsidR="005D7B45" w:rsidRPr="00A641B3" w:rsidRDefault="001651D3" w:rsidP="005D7B45">
            <w:pPr>
              <w:spacing w:after="0" w:line="240" w:lineRule="auto"/>
              <w:jc w:val="center"/>
              <w:rPr>
                <w:rFonts w:cs="Calibri"/>
                <w:highlight w:val="yellow"/>
              </w:rPr>
            </w:pPr>
            <w:r>
              <w:rPr>
                <w:rFonts w:cs="Calibri"/>
                <w:highlight w:val="yellow"/>
              </w:rPr>
              <w:t>???</w:t>
            </w:r>
          </w:p>
        </w:tc>
        <w:tc>
          <w:tcPr>
            <w:tcW w:w="1417" w:type="dxa"/>
            <w:tcBorders>
              <w:top w:val="single" w:sz="4" w:space="0" w:color="auto"/>
              <w:left w:val="single" w:sz="4" w:space="0" w:color="auto"/>
              <w:right w:val="single" w:sz="4" w:space="0" w:color="auto"/>
            </w:tcBorders>
            <w:vAlign w:val="center"/>
          </w:tcPr>
          <w:p w14:paraId="736AA416" w14:textId="7D202F4D" w:rsidR="005D7B45" w:rsidRPr="00825881" w:rsidRDefault="001651D3" w:rsidP="005D7B45">
            <w:pPr>
              <w:spacing w:after="0" w:line="240" w:lineRule="auto"/>
              <w:jc w:val="center"/>
              <w:rPr>
                <w:rFonts w:cs="Calibri"/>
                <w:highlight w:val="yellow"/>
              </w:rPr>
            </w:pPr>
            <w:r>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5D25E703" w14:textId="2FCB9827" w:rsidR="005D7B45" w:rsidRPr="00825881" w:rsidRDefault="001651D3" w:rsidP="005D7B45">
            <w:pPr>
              <w:spacing w:after="0" w:line="240" w:lineRule="auto"/>
              <w:jc w:val="center"/>
              <w:rPr>
                <w:rFonts w:cs="Calibri"/>
                <w:highlight w:val="yellow"/>
              </w:rPr>
            </w:pPr>
            <w:r>
              <w:rPr>
                <w:rFonts w:cs="Calibri"/>
                <w:highlight w:val="yellow"/>
              </w:rPr>
              <w:t>???</w:t>
            </w:r>
          </w:p>
        </w:tc>
        <w:tc>
          <w:tcPr>
            <w:tcW w:w="992" w:type="dxa"/>
            <w:tcBorders>
              <w:top w:val="single" w:sz="4" w:space="0" w:color="auto"/>
              <w:left w:val="single" w:sz="4" w:space="0" w:color="auto"/>
              <w:right w:val="single" w:sz="4" w:space="0" w:color="auto"/>
            </w:tcBorders>
            <w:vAlign w:val="center"/>
          </w:tcPr>
          <w:p w14:paraId="121C4438" w14:textId="29FC4728" w:rsidR="005D7B45" w:rsidRPr="00825881" w:rsidRDefault="001651D3" w:rsidP="005D7B45">
            <w:pPr>
              <w:spacing w:after="0" w:line="240" w:lineRule="auto"/>
              <w:jc w:val="center"/>
              <w:rPr>
                <w:rFonts w:cs="Calibri"/>
                <w:highlight w:val="yellow"/>
              </w:rPr>
            </w:pPr>
            <w:r>
              <w:rPr>
                <w:rFonts w:cs="Calibri"/>
                <w:highlight w:val="yellow"/>
              </w:rPr>
              <w:t>???</w:t>
            </w:r>
          </w:p>
        </w:tc>
        <w:tc>
          <w:tcPr>
            <w:tcW w:w="1701" w:type="dxa"/>
            <w:tcBorders>
              <w:top w:val="single" w:sz="4" w:space="0" w:color="auto"/>
              <w:left w:val="single" w:sz="4" w:space="0" w:color="auto"/>
              <w:right w:val="single" w:sz="4" w:space="0" w:color="auto"/>
            </w:tcBorders>
            <w:vAlign w:val="center"/>
          </w:tcPr>
          <w:p w14:paraId="6171E1EC" w14:textId="3A2169E4" w:rsidR="005D7B45" w:rsidRPr="00825881" w:rsidRDefault="001651D3" w:rsidP="005D7B45">
            <w:pPr>
              <w:spacing w:after="0" w:line="240" w:lineRule="auto"/>
              <w:jc w:val="center"/>
              <w:rPr>
                <w:rFonts w:cs="Calibri"/>
                <w:highlight w:val="yellow"/>
              </w:rPr>
            </w:pPr>
            <w:r>
              <w:rPr>
                <w:rFonts w:cs="Calibri"/>
                <w:highlight w:val="yellow"/>
              </w:rPr>
              <w:t>???</w:t>
            </w:r>
          </w:p>
        </w:tc>
      </w:tr>
      <w:bookmarkEnd w:id="36"/>
      <w:tr w:rsidR="001651D3" w:rsidRPr="00502FBB" w14:paraId="5A1CD088" w14:textId="77777777" w:rsidTr="007A218D">
        <w:trPr>
          <w:trHeight w:val="397"/>
        </w:trPr>
        <w:tc>
          <w:tcPr>
            <w:tcW w:w="2694" w:type="dxa"/>
            <w:tcBorders>
              <w:top w:val="single" w:sz="4" w:space="0" w:color="auto"/>
              <w:left w:val="single" w:sz="4" w:space="0" w:color="auto"/>
              <w:right w:val="single" w:sz="4" w:space="0" w:color="auto"/>
            </w:tcBorders>
            <w:shd w:val="clear" w:color="auto" w:fill="auto"/>
            <w:vAlign w:val="bottom"/>
          </w:tcPr>
          <w:p w14:paraId="546D0367" w14:textId="77777777" w:rsidR="001651D3" w:rsidRDefault="001651D3" w:rsidP="001651D3">
            <w:pPr>
              <w:spacing w:after="0" w:line="240" w:lineRule="auto"/>
            </w:pPr>
            <w:r w:rsidRPr="004C0F12">
              <w:t>Licence pro provozovaný virtualizační software Vmware s právem užití na 1 rok</w:t>
            </w:r>
          </w:p>
          <w:p w14:paraId="15A13FC3" w14:textId="77777777" w:rsidR="00704A5B" w:rsidRPr="004C0F12" w:rsidRDefault="00704A5B" w:rsidP="001651D3">
            <w:pPr>
              <w:spacing w:after="0" w:line="240" w:lineRule="auto"/>
            </w:pPr>
          </w:p>
          <w:p w14:paraId="079A49CA" w14:textId="77777777" w:rsidR="00704A5B" w:rsidRDefault="001651D3" w:rsidP="001651D3">
            <w:pPr>
              <w:spacing w:after="0" w:line="240" w:lineRule="auto"/>
              <w:rPr>
                <w:rFonts w:ascii="Calibri" w:hAnsi="Calibri" w:cs="Calibri"/>
                <w:sz w:val="20"/>
                <w:szCs w:val="20"/>
              </w:rPr>
            </w:pPr>
            <w:r w:rsidRPr="006E4E22">
              <w:rPr>
                <w:rFonts w:ascii="Calibri" w:hAnsi="Calibri" w:cs="Calibri"/>
                <w:sz w:val="20"/>
                <w:szCs w:val="20"/>
              </w:rPr>
              <w:lastRenderedPageBreak/>
              <w:t xml:space="preserve">Basic Support Coverage VMware </w:t>
            </w:r>
            <w:proofErr w:type="spellStart"/>
            <w:r w:rsidRPr="006E4E22">
              <w:rPr>
                <w:rFonts w:ascii="Calibri" w:hAnsi="Calibri" w:cs="Calibri"/>
                <w:sz w:val="20"/>
                <w:szCs w:val="20"/>
              </w:rPr>
              <w:t>vSphere</w:t>
            </w:r>
            <w:proofErr w:type="spellEnd"/>
            <w:r w:rsidRPr="006E4E22">
              <w:rPr>
                <w:rFonts w:ascii="Calibri" w:hAnsi="Calibri" w:cs="Calibri"/>
                <w:sz w:val="20"/>
                <w:szCs w:val="20"/>
              </w:rPr>
              <w:t xml:space="preserve"> 8 Standard </w:t>
            </w:r>
            <w:proofErr w:type="spellStart"/>
            <w:r w:rsidRPr="006E4E22">
              <w:rPr>
                <w:rFonts w:ascii="Calibri" w:hAnsi="Calibri" w:cs="Calibri"/>
                <w:sz w:val="20"/>
                <w:szCs w:val="20"/>
              </w:rPr>
              <w:t>for</w:t>
            </w:r>
            <w:proofErr w:type="spellEnd"/>
            <w:r w:rsidRPr="006E4E22">
              <w:rPr>
                <w:rFonts w:ascii="Calibri" w:hAnsi="Calibri" w:cs="Calibri"/>
                <w:sz w:val="20"/>
                <w:szCs w:val="20"/>
              </w:rPr>
              <w:t xml:space="preserve"> 1 </w:t>
            </w:r>
            <w:proofErr w:type="spellStart"/>
            <w:r w:rsidRPr="006E4E22">
              <w:rPr>
                <w:rFonts w:ascii="Calibri" w:hAnsi="Calibri" w:cs="Calibri"/>
                <w:sz w:val="20"/>
                <w:szCs w:val="20"/>
              </w:rPr>
              <w:t>processor</w:t>
            </w:r>
            <w:proofErr w:type="spellEnd"/>
          </w:p>
          <w:p w14:paraId="73A1FA31" w14:textId="450D91FA" w:rsidR="001651D3" w:rsidRPr="00C95793" w:rsidRDefault="00704A5B" w:rsidP="001651D3">
            <w:pPr>
              <w:spacing w:after="0" w:line="240" w:lineRule="auto"/>
            </w:pPr>
            <w:r w:rsidRPr="00704A5B">
              <w:rPr>
                <w:rFonts w:ascii="Calibri" w:hAnsi="Calibri" w:cs="Calibri"/>
                <w:color w:val="FF0000"/>
                <w:sz w:val="20"/>
                <w:szCs w:val="20"/>
              </w:rPr>
              <w:t>VS8-STD-G-SSS-C</w:t>
            </w:r>
            <w:r w:rsidR="001651D3" w:rsidRPr="004C0F12">
              <w:rPr>
                <w:rFonts w:ascii="Calibri" w:hAnsi="Calibri" w:cs="Calibri"/>
                <w:sz w:val="20"/>
                <w:szCs w:val="20"/>
              </w:rPr>
              <w:br/>
              <w:t>7.9.202</w:t>
            </w:r>
            <w:r w:rsidR="001651D3">
              <w:rPr>
                <w:rFonts w:ascii="Calibri" w:hAnsi="Calibri" w:cs="Calibri"/>
                <w:sz w:val="20"/>
                <w:szCs w:val="20"/>
              </w:rPr>
              <w:t>3</w:t>
            </w:r>
            <w:r w:rsidR="001651D3" w:rsidRPr="004C0F12">
              <w:rPr>
                <w:rFonts w:ascii="Calibri" w:hAnsi="Calibri" w:cs="Calibri"/>
                <w:sz w:val="20"/>
                <w:szCs w:val="20"/>
              </w:rPr>
              <w:t xml:space="preserve"> až 6.9.202</w:t>
            </w:r>
            <w:r w:rsidR="001651D3">
              <w:rPr>
                <w:rFonts w:ascii="Calibri" w:hAnsi="Calibri" w:cs="Calibri"/>
                <w:sz w:val="20"/>
                <w:szCs w:val="20"/>
              </w:rPr>
              <w:t>4</w:t>
            </w:r>
          </w:p>
        </w:tc>
        <w:tc>
          <w:tcPr>
            <w:tcW w:w="992" w:type="dxa"/>
            <w:tcBorders>
              <w:top w:val="single" w:sz="4" w:space="0" w:color="auto"/>
              <w:left w:val="single" w:sz="4" w:space="0" w:color="auto"/>
              <w:right w:val="single" w:sz="4" w:space="0" w:color="auto"/>
            </w:tcBorders>
            <w:shd w:val="clear" w:color="auto" w:fill="auto"/>
            <w:vAlign w:val="center"/>
          </w:tcPr>
          <w:p w14:paraId="28083133" w14:textId="208555E9" w:rsidR="001651D3" w:rsidRPr="009179D2" w:rsidRDefault="001651D3" w:rsidP="001651D3">
            <w:pPr>
              <w:spacing w:after="0" w:line="240" w:lineRule="auto"/>
              <w:jc w:val="center"/>
              <w:rPr>
                <w:rFonts w:cs="Calibri"/>
              </w:rPr>
            </w:pPr>
            <w:r w:rsidRPr="001651D3">
              <w:rPr>
                <w:rFonts w:cs="Calibri"/>
                <w:highlight w:val="yellow"/>
              </w:rPr>
              <w:lastRenderedPageBreak/>
              <w:t>???</w:t>
            </w:r>
          </w:p>
        </w:tc>
        <w:tc>
          <w:tcPr>
            <w:tcW w:w="709" w:type="dxa"/>
            <w:tcBorders>
              <w:top w:val="single" w:sz="4" w:space="0" w:color="auto"/>
              <w:left w:val="single" w:sz="4" w:space="0" w:color="auto"/>
              <w:right w:val="single" w:sz="4" w:space="0" w:color="auto"/>
            </w:tcBorders>
            <w:shd w:val="clear" w:color="auto" w:fill="auto"/>
            <w:vAlign w:val="center"/>
          </w:tcPr>
          <w:p w14:paraId="5D542DB1" w14:textId="71288F96" w:rsidR="001651D3" w:rsidRDefault="001651D3" w:rsidP="001651D3">
            <w:pPr>
              <w:spacing w:after="0" w:line="240" w:lineRule="auto"/>
              <w:rPr>
                <w:rFonts w:cs="Calibri"/>
              </w:rPr>
            </w:pPr>
            <w:r>
              <w:rPr>
                <w:rFonts w:ascii="Calibri" w:hAnsi="Calibri" w:cs="Calibri"/>
                <w:sz w:val="20"/>
                <w:szCs w:val="20"/>
              </w:rPr>
              <w:t>4</w:t>
            </w:r>
          </w:p>
        </w:tc>
        <w:tc>
          <w:tcPr>
            <w:tcW w:w="1276" w:type="dxa"/>
            <w:tcBorders>
              <w:top w:val="single" w:sz="4" w:space="0" w:color="auto"/>
              <w:left w:val="single" w:sz="4" w:space="0" w:color="auto"/>
              <w:right w:val="single" w:sz="4" w:space="0" w:color="auto"/>
            </w:tcBorders>
            <w:vAlign w:val="center"/>
          </w:tcPr>
          <w:p w14:paraId="0169DA0A" w14:textId="1454BD66" w:rsidR="001651D3" w:rsidRPr="00A641B3" w:rsidRDefault="001651D3" w:rsidP="001651D3">
            <w:pPr>
              <w:spacing w:after="0" w:line="240" w:lineRule="auto"/>
              <w:jc w:val="center"/>
              <w:rPr>
                <w:rFonts w:cs="Calibri"/>
                <w:highlight w:val="yellow"/>
              </w:rPr>
            </w:pPr>
            <w:r>
              <w:rPr>
                <w:rFonts w:cs="Calibri"/>
                <w:highlight w:val="yellow"/>
              </w:rPr>
              <w:t>???</w:t>
            </w:r>
          </w:p>
        </w:tc>
        <w:tc>
          <w:tcPr>
            <w:tcW w:w="1417" w:type="dxa"/>
            <w:tcBorders>
              <w:top w:val="single" w:sz="4" w:space="0" w:color="auto"/>
              <w:left w:val="single" w:sz="4" w:space="0" w:color="auto"/>
              <w:right w:val="single" w:sz="4" w:space="0" w:color="auto"/>
            </w:tcBorders>
            <w:vAlign w:val="center"/>
          </w:tcPr>
          <w:p w14:paraId="54DE52FA" w14:textId="493D0D2A" w:rsidR="001651D3" w:rsidRPr="00825881" w:rsidRDefault="001651D3" w:rsidP="001651D3">
            <w:pPr>
              <w:spacing w:after="0" w:line="240" w:lineRule="auto"/>
              <w:jc w:val="center"/>
              <w:rPr>
                <w:rFonts w:cs="Calibri"/>
                <w:highlight w:val="yellow"/>
              </w:rPr>
            </w:pPr>
            <w:r>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70221424" w14:textId="3150D362" w:rsidR="001651D3" w:rsidRPr="00825881" w:rsidRDefault="001651D3" w:rsidP="001651D3">
            <w:pPr>
              <w:spacing w:after="0" w:line="240" w:lineRule="auto"/>
              <w:jc w:val="center"/>
              <w:rPr>
                <w:rFonts w:cs="Calibri"/>
                <w:highlight w:val="yellow"/>
              </w:rPr>
            </w:pPr>
            <w:r>
              <w:rPr>
                <w:rFonts w:cs="Calibri"/>
                <w:highlight w:val="yellow"/>
              </w:rPr>
              <w:t>???</w:t>
            </w:r>
          </w:p>
        </w:tc>
        <w:tc>
          <w:tcPr>
            <w:tcW w:w="992" w:type="dxa"/>
            <w:tcBorders>
              <w:top w:val="single" w:sz="4" w:space="0" w:color="auto"/>
              <w:left w:val="single" w:sz="4" w:space="0" w:color="auto"/>
              <w:right w:val="single" w:sz="4" w:space="0" w:color="auto"/>
            </w:tcBorders>
            <w:vAlign w:val="center"/>
          </w:tcPr>
          <w:p w14:paraId="666B8DC8" w14:textId="42225FC5" w:rsidR="001651D3" w:rsidRPr="00825881" w:rsidRDefault="001651D3" w:rsidP="001651D3">
            <w:pPr>
              <w:spacing w:after="0" w:line="240" w:lineRule="auto"/>
              <w:jc w:val="center"/>
              <w:rPr>
                <w:rFonts w:cs="Calibri"/>
                <w:highlight w:val="yellow"/>
              </w:rPr>
            </w:pPr>
            <w:r>
              <w:rPr>
                <w:rFonts w:cs="Calibri"/>
                <w:highlight w:val="yellow"/>
              </w:rPr>
              <w:t>???</w:t>
            </w:r>
          </w:p>
        </w:tc>
        <w:tc>
          <w:tcPr>
            <w:tcW w:w="1701" w:type="dxa"/>
            <w:tcBorders>
              <w:top w:val="single" w:sz="4" w:space="0" w:color="auto"/>
              <w:left w:val="single" w:sz="4" w:space="0" w:color="auto"/>
              <w:right w:val="single" w:sz="4" w:space="0" w:color="auto"/>
            </w:tcBorders>
            <w:vAlign w:val="center"/>
          </w:tcPr>
          <w:p w14:paraId="472B104A" w14:textId="3E1AED6E" w:rsidR="001651D3" w:rsidRPr="00825881" w:rsidRDefault="001651D3" w:rsidP="001651D3">
            <w:pPr>
              <w:spacing w:after="0" w:line="240" w:lineRule="auto"/>
              <w:jc w:val="center"/>
              <w:rPr>
                <w:rFonts w:cs="Calibri"/>
                <w:highlight w:val="yellow"/>
              </w:rPr>
            </w:pPr>
            <w:r>
              <w:rPr>
                <w:rFonts w:cs="Calibri"/>
                <w:highlight w:val="yellow"/>
              </w:rPr>
              <w:t>???</w:t>
            </w:r>
          </w:p>
        </w:tc>
      </w:tr>
      <w:tr w:rsidR="001651D3" w:rsidRPr="00502FBB" w14:paraId="6B7AF2CB" w14:textId="77777777" w:rsidTr="007A218D">
        <w:trPr>
          <w:trHeight w:val="397"/>
        </w:trPr>
        <w:tc>
          <w:tcPr>
            <w:tcW w:w="2694" w:type="dxa"/>
            <w:tcBorders>
              <w:top w:val="single" w:sz="4" w:space="0" w:color="auto"/>
              <w:left w:val="single" w:sz="4" w:space="0" w:color="auto"/>
              <w:right w:val="single" w:sz="4" w:space="0" w:color="auto"/>
            </w:tcBorders>
            <w:shd w:val="clear" w:color="auto" w:fill="auto"/>
            <w:vAlign w:val="bottom"/>
          </w:tcPr>
          <w:p w14:paraId="6C64F3D2" w14:textId="77777777" w:rsidR="001651D3" w:rsidRPr="00482F2F" w:rsidRDefault="001651D3" w:rsidP="001651D3">
            <w:pPr>
              <w:spacing w:after="0" w:line="240" w:lineRule="auto"/>
            </w:pPr>
            <w:r w:rsidRPr="00482F2F">
              <w:t>Licence pro provozovaný virtualizační software Vmware s právem užití na 1 rok</w:t>
            </w:r>
          </w:p>
          <w:p w14:paraId="55C26662" w14:textId="77777777" w:rsidR="00704A5B" w:rsidRDefault="001651D3" w:rsidP="001651D3">
            <w:pPr>
              <w:spacing w:after="0" w:line="240" w:lineRule="auto"/>
              <w:rPr>
                <w:rFonts w:ascii="Calibri" w:hAnsi="Calibri" w:cs="Calibri"/>
                <w:sz w:val="20"/>
                <w:szCs w:val="20"/>
              </w:rPr>
            </w:pPr>
            <w:r w:rsidRPr="006E4E22">
              <w:rPr>
                <w:rFonts w:ascii="Calibri" w:hAnsi="Calibri" w:cs="Calibri"/>
                <w:sz w:val="20"/>
                <w:szCs w:val="20"/>
              </w:rPr>
              <w:t>Production Support Coverage VMware vSphere 8 Enterprise Plus for 1 processor</w:t>
            </w:r>
            <w:r w:rsidRPr="00482F2F">
              <w:rPr>
                <w:rFonts w:ascii="Calibri" w:hAnsi="Calibri" w:cs="Calibri"/>
                <w:sz w:val="20"/>
                <w:szCs w:val="20"/>
              </w:rPr>
              <w:t xml:space="preserve"> </w:t>
            </w:r>
          </w:p>
          <w:p w14:paraId="330D9D94" w14:textId="1DDEA801" w:rsidR="001651D3" w:rsidRPr="003B7966" w:rsidRDefault="00704A5B" w:rsidP="001651D3">
            <w:pPr>
              <w:spacing w:after="0" w:line="240" w:lineRule="auto"/>
            </w:pPr>
            <w:r w:rsidRPr="00704A5B">
              <w:rPr>
                <w:rFonts w:ascii="Calibri" w:hAnsi="Calibri" w:cs="Calibri"/>
                <w:color w:val="FF0000"/>
                <w:sz w:val="20"/>
                <w:szCs w:val="20"/>
              </w:rPr>
              <w:t>VS8-EPL-P-SSS-C</w:t>
            </w:r>
            <w:r w:rsidR="001651D3" w:rsidRPr="00482F2F">
              <w:rPr>
                <w:rFonts w:ascii="Calibri" w:hAnsi="Calibri" w:cs="Calibri"/>
                <w:sz w:val="20"/>
                <w:szCs w:val="20"/>
              </w:rPr>
              <w:br/>
            </w:r>
            <w:r w:rsidR="001651D3">
              <w:rPr>
                <w:rFonts w:ascii="Calibri" w:hAnsi="Calibri" w:cs="Calibri"/>
                <w:sz w:val="20"/>
                <w:szCs w:val="20"/>
              </w:rPr>
              <w:t>9</w:t>
            </w:r>
            <w:r w:rsidR="001651D3" w:rsidRPr="00482F2F">
              <w:rPr>
                <w:rFonts w:ascii="Calibri" w:hAnsi="Calibri" w:cs="Calibri"/>
                <w:sz w:val="20"/>
                <w:szCs w:val="20"/>
              </w:rPr>
              <w:t>.</w:t>
            </w:r>
            <w:r w:rsidR="001651D3">
              <w:rPr>
                <w:rFonts w:ascii="Calibri" w:hAnsi="Calibri" w:cs="Calibri"/>
                <w:sz w:val="20"/>
                <w:szCs w:val="20"/>
              </w:rPr>
              <w:t>7</w:t>
            </w:r>
            <w:r w:rsidR="001651D3" w:rsidRPr="00482F2F">
              <w:rPr>
                <w:rFonts w:ascii="Calibri" w:hAnsi="Calibri" w:cs="Calibri"/>
                <w:sz w:val="20"/>
                <w:szCs w:val="20"/>
              </w:rPr>
              <w:t>.202</w:t>
            </w:r>
            <w:r w:rsidR="001651D3">
              <w:rPr>
                <w:rFonts w:ascii="Calibri" w:hAnsi="Calibri" w:cs="Calibri"/>
                <w:sz w:val="20"/>
                <w:szCs w:val="20"/>
              </w:rPr>
              <w:t>3</w:t>
            </w:r>
            <w:r w:rsidR="001651D3" w:rsidRPr="00482F2F">
              <w:rPr>
                <w:rFonts w:ascii="Calibri" w:hAnsi="Calibri" w:cs="Calibri"/>
                <w:sz w:val="20"/>
                <w:szCs w:val="20"/>
              </w:rPr>
              <w:t xml:space="preserve"> až 6.9.202</w:t>
            </w:r>
            <w:r w:rsidR="001651D3">
              <w:rPr>
                <w:rFonts w:ascii="Calibri" w:hAnsi="Calibri" w:cs="Calibri"/>
                <w:sz w:val="20"/>
                <w:szCs w:val="20"/>
              </w:rPr>
              <w:t>4</w:t>
            </w:r>
          </w:p>
        </w:tc>
        <w:tc>
          <w:tcPr>
            <w:tcW w:w="992" w:type="dxa"/>
            <w:tcBorders>
              <w:top w:val="single" w:sz="4" w:space="0" w:color="auto"/>
              <w:left w:val="single" w:sz="4" w:space="0" w:color="auto"/>
              <w:right w:val="single" w:sz="4" w:space="0" w:color="auto"/>
            </w:tcBorders>
            <w:shd w:val="clear" w:color="auto" w:fill="auto"/>
            <w:vAlign w:val="center"/>
          </w:tcPr>
          <w:p w14:paraId="2C630E5C" w14:textId="35926B86" w:rsidR="001651D3" w:rsidRPr="009179D2" w:rsidRDefault="001651D3" w:rsidP="001651D3">
            <w:pPr>
              <w:spacing w:after="0" w:line="240" w:lineRule="auto"/>
              <w:jc w:val="center"/>
              <w:rPr>
                <w:rFonts w:cs="Calibri"/>
              </w:rPr>
            </w:pPr>
            <w:r w:rsidRPr="001651D3">
              <w:rPr>
                <w:rFonts w:cs="Calibri"/>
                <w:highlight w:val="yellow"/>
              </w:rPr>
              <w:t>???</w:t>
            </w:r>
          </w:p>
        </w:tc>
        <w:tc>
          <w:tcPr>
            <w:tcW w:w="709" w:type="dxa"/>
            <w:tcBorders>
              <w:top w:val="single" w:sz="4" w:space="0" w:color="auto"/>
              <w:left w:val="single" w:sz="4" w:space="0" w:color="auto"/>
              <w:right w:val="single" w:sz="4" w:space="0" w:color="auto"/>
            </w:tcBorders>
            <w:shd w:val="clear" w:color="auto" w:fill="auto"/>
            <w:vAlign w:val="center"/>
          </w:tcPr>
          <w:p w14:paraId="6F2A9FDC" w14:textId="4D33CEA5" w:rsidR="001651D3" w:rsidRDefault="001651D3" w:rsidP="001651D3">
            <w:pPr>
              <w:spacing w:after="0" w:line="240" w:lineRule="auto"/>
              <w:rPr>
                <w:rFonts w:cs="Calibri"/>
              </w:rPr>
            </w:pPr>
            <w:r>
              <w:rPr>
                <w:rFonts w:ascii="Calibri" w:hAnsi="Calibri" w:cs="Calibri"/>
                <w:sz w:val="20"/>
                <w:szCs w:val="20"/>
              </w:rPr>
              <w:t>16</w:t>
            </w:r>
          </w:p>
        </w:tc>
        <w:tc>
          <w:tcPr>
            <w:tcW w:w="1276" w:type="dxa"/>
            <w:tcBorders>
              <w:top w:val="single" w:sz="4" w:space="0" w:color="auto"/>
              <w:left w:val="single" w:sz="4" w:space="0" w:color="auto"/>
              <w:right w:val="single" w:sz="4" w:space="0" w:color="auto"/>
            </w:tcBorders>
            <w:vAlign w:val="center"/>
          </w:tcPr>
          <w:p w14:paraId="51439CDA" w14:textId="0AED2384" w:rsidR="001651D3" w:rsidRPr="00A641B3" w:rsidRDefault="001651D3" w:rsidP="001651D3">
            <w:pPr>
              <w:spacing w:after="0" w:line="240" w:lineRule="auto"/>
              <w:jc w:val="center"/>
              <w:rPr>
                <w:rFonts w:cs="Calibri"/>
                <w:highlight w:val="yellow"/>
              </w:rPr>
            </w:pPr>
            <w:r>
              <w:rPr>
                <w:rFonts w:cs="Calibri"/>
                <w:highlight w:val="yellow"/>
              </w:rPr>
              <w:t>???</w:t>
            </w:r>
          </w:p>
        </w:tc>
        <w:tc>
          <w:tcPr>
            <w:tcW w:w="1417" w:type="dxa"/>
            <w:tcBorders>
              <w:top w:val="single" w:sz="4" w:space="0" w:color="auto"/>
              <w:left w:val="single" w:sz="4" w:space="0" w:color="auto"/>
              <w:right w:val="single" w:sz="4" w:space="0" w:color="auto"/>
            </w:tcBorders>
            <w:vAlign w:val="center"/>
          </w:tcPr>
          <w:p w14:paraId="29E5409F" w14:textId="0A4C693D" w:rsidR="001651D3" w:rsidRPr="00825881" w:rsidRDefault="001651D3" w:rsidP="001651D3">
            <w:pPr>
              <w:spacing w:after="0" w:line="240" w:lineRule="auto"/>
              <w:jc w:val="center"/>
              <w:rPr>
                <w:rFonts w:cs="Calibri"/>
                <w:highlight w:val="yellow"/>
              </w:rPr>
            </w:pPr>
            <w:r>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5AECDD0A" w14:textId="614DF8D0" w:rsidR="001651D3" w:rsidRPr="00825881" w:rsidRDefault="001651D3" w:rsidP="001651D3">
            <w:pPr>
              <w:spacing w:after="0" w:line="240" w:lineRule="auto"/>
              <w:jc w:val="center"/>
              <w:rPr>
                <w:rFonts w:cs="Calibri"/>
                <w:highlight w:val="yellow"/>
              </w:rPr>
            </w:pPr>
            <w:r>
              <w:rPr>
                <w:rFonts w:cs="Calibri"/>
                <w:highlight w:val="yellow"/>
              </w:rPr>
              <w:t>???</w:t>
            </w:r>
          </w:p>
        </w:tc>
        <w:tc>
          <w:tcPr>
            <w:tcW w:w="992" w:type="dxa"/>
            <w:tcBorders>
              <w:top w:val="single" w:sz="4" w:space="0" w:color="auto"/>
              <w:left w:val="single" w:sz="4" w:space="0" w:color="auto"/>
              <w:right w:val="single" w:sz="4" w:space="0" w:color="auto"/>
            </w:tcBorders>
            <w:vAlign w:val="center"/>
          </w:tcPr>
          <w:p w14:paraId="4BE8BB33" w14:textId="55FA657B" w:rsidR="001651D3" w:rsidRPr="00825881" w:rsidRDefault="001651D3" w:rsidP="001651D3">
            <w:pPr>
              <w:spacing w:after="0" w:line="240" w:lineRule="auto"/>
              <w:jc w:val="center"/>
              <w:rPr>
                <w:rFonts w:cs="Calibri"/>
                <w:highlight w:val="yellow"/>
              </w:rPr>
            </w:pPr>
            <w:r>
              <w:rPr>
                <w:rFonts w:cs="Calibri"/>
                <w:highlight w:val="yellow"/>
              </w:rPr>
              <w:t>???</w:t>
            </w:r>
          </w:p>
        </w:tc>
        <w:tc>
          <w:tcPr>
            <w:tcW w:w="1701" w:type="dxa"/>
            <w:tcBorders>
              <w:top w:val="single" w:sz="4" w:space="0" w:color="auto"/>
              <w:left w:val="single" w:sz="4" w:space="0" w:color="auto"/>
              <w:right w:val="single" w:sz="4" w:space="0" w:color="auto"/>
            </w:tcBorders>
            <w:vAlign w:val="center"/>
          </w:tcPr>
          <w:p w14:paraId="3A6262F4" w14:textId="0D24BEA5" w:rsidR="001651D3" w:rsidRPr="00825881" w:rsidRDefault="001651D3" w:rsidP="001651D3">
            <w:pPr>
              <w:spacing w:after="0" w:line="240" w:lineRule="auto"/>
              <w:jc w:val="center"/>
              <w:rPr>
                <w:rFonts w:cs="Calibri"/>
                <w:highlight w:val="yellow"/>
              </w:rPr>
            </w:pPr>
            <w:r>
              <w:rPr>
                <w:rFonts w:cs="Calibri"/>
                <w:highlight w:val="yellow"/>
              </w:rPr>
              <w:t>???</w:t>
            </w:r>
          </w:p>
        </w:tc>
      </w:tr>
      <w:tr w:rsidR="001651D3" w:rsidRPr="00502FBB" w14:paraId="502E9CE1" w14:textId="77777777" w:rsidTr="007A218D">
        <w:trPr>
          <w:trHeight w:val="397"/>
        </w:trPr>
        <w:tc>
          <w:tcPr>
            <w:tcW w:w="2694" w:type="dxa"/>
            <w:tcBorders>
              <w:top w:val="single" w:sz="4" w:space="0" w:color="auto"/>
              <w:left w:val="single" w:sz="4" w:space="0" w:color="auto"/>
              <w:right w:val="single" w:sz="4" w:space="0" w:color="auto"/>
            </w:tcBorders>
            <w:shd w:val="clear" w:color="auto" w:fill="auto"/>
            <w:vAlign w:val="bottom"/>
          </w:tcPr>
          <w:p w14:paraId="2FE9964D" w14:textId="77777777" w:rsidR="001651D3" w:rsidRPr="002826F3" w:rsidRDefault="001651D3" w:rsidP="001651D3">
            <w:pPr>
              <w:spacing w:after="0" w:line="240" w:lineRule="auto"/>
            </w:pPr>
            <w:r w:rsidRPr="002826F3">
              <w:t>Licence pro provozovaný virtualizační software Vmware s právem užití na 1 rok</w:t>
            </w:r>
          </w:p>
          <w:p w14:paraId="715101B2" w14:textId="77777777" w:rsidR="00704A5B" w:rsidRDefault="001651D3" w:rsidP="001651D3">
            <w:pPr>
              <w:spacing w:after="0" w:line="240" w:lineRule="auto"/>
              <w:rPr>
                <w:rFonts w:ascii="Calibri" w:hAnsi="Calibri" w:cs="Calibri"/>
                <w:sz w:val="20"/>
                <w:szCs w:val="20"/>
              </w:rPr>
            </w:pPr>
            <w:r w:rsidRPr="006E4E22">
              <w:rPr>
                <w:rFonts w:ascii="Calibri" w:hAnsi="Calibri" w:cs="Calibri"/>
                <w:sz w:val="20"/>
                <w:szCs w:val="20"/>
              </w:rPr>
              <w:t xml:space="preserve">Production Support Coverage VMware vSphere 8 </w:t>
            </w:r>
            <w:proofErr w:type="spellStart"/>
            <w:r w:rsidRPr="006E4E22">
              <w:rPr>
                <w:rFonts w:ascii="Calibri" w:hAnsi="Calibri" w:cs="Calibri"/>
                <w:sz w:val="20"/>
                <w:szCs w:val="20"/>
              </w:rPr>
              <w:t>Enterprise</w:t>
            </w:r>
            <w:proofErr w:type="spellEnd"/>
            <w:r w:rsidRPr="006E4E22">
              <w:rPr>
                <w:rFonts w:ascii="Calibri" w:hAnsi="Calibri" w:cs="Calibri"/>
                <w:sz w:val="20"/>
                <w:szCs w:val="20"/>
              </w:rPr>
              <w:t xml:space="preserve"> Plus </w:t>
            </w:r>
            <w:proofErr w:type="spellStart"/>
            <w:r w:rsidRPr="006E4E22">
              <w:rPr>
                <w:rFonts w:ascii="Calibri" w:hAnsi="Calibri" w:cs="Calibri"/>
                <w:sz w:val="20"/>
                <w:szCs w:val="20"/>
              </w:rPr>
              <w:t>for</w:t>
            </w:r>
            <w:proofErr w:type="spellEnd"/>
            <w:r w:rsidRPr="006E4E22">
              <w:rPr>
                <w:rFonts w:ascii="Calibri" w:hAnsi="Calibri" w:cs="Calibri"/>
                <w:sz w:val="20"/>
                <w:szCs w:val="20"/>
              </w:rPr>
              <w:t xml:space="preserve"> 1 </w:t>
            </w:r>
            <w:proofErr w:type="spellStart"/>
            <w:r w:rsidRPr="006E4E22">
              <w:rPr>
                <w:rFonts w:ascii="Calibri" w:hAnsi="Calibri" w:cs="Calibri"/>
                <w:sz w:val="20"/>
                <w:szCs w:val="20"/>
              </w:rPr>
              <w:t>processor</w:t>
            </w:r>
            <w:proofErr w:type="spellEnd"/>
          </w:p>
          <w:p w14:paraId="0188A2CB" w14:textId="4BBB0C0A" w:rsidR="001651D3" w:rsidRPr="00545DD1" w:rsidRDefault="00704A5B" w:rsidP="001651D3">
            <w:pPr>
              <w:spacing w:after="0" w:line="240" w:lineRule="auto"/>
            </w:pPr>
            <w:r w:rsidRPr="00704A5B">
              <w:rPr>
                <w:rFonts w:ascii="Calibri" w:hAnsi="Calibri" w:cs="Calibri"/>
                <w:color w:val="FF0000"/>
                <w:sz w:val="20"/>
                <w:szCs w:val="20"/>
              </w:rPr>
              <w:t>VS8-EPL-P-SSS-C</w:t>
            </w:r>
            <w:r w:rsidR="001651D3" w:rsidRPr="002826F3">
              <w:rPr>
                <w:rFonts w:ascii="Calibri" w:hAnsi="Calibri" w:cs="Calibri"/>
                <w:sz w:val="20"/>
                <w:szCs w:val="20"/>
              </w:rPr>
              <w:br/>
            </w:r>
            <w:r w:rsidR="001651D3">
              <w:rPr>
                <w:rFonts w:ascii="Calibri" w:hAnsi="Calibri" w:cs="Calibri"/>
                <w:sz w:val="20"/>
                <w:szCs w:val="20"/>
              </w:rPr>
              <w:t>3</w:t>
            </w:r>
            <w:r w:rsidR="001651D3" w:rsidRPr="002826F3">
              <w:rPr>
                <w:rFonts w:ascii="Calibri" w:hAnsi="Calibri" w:cs="Calibri"/>
                <w:sz w:val="20"/>
                <w:szCs w:val="20"/>
              </w:rPr>
              <w:t>.</w:t>
            </w:r>
            <w:r w:rsidR="001651D3">
              <w:rPr>
                <w:rFonts w:ascii="Calibri" w:hAnsi="Calibri" w:cs="Calibri"/>
                <w:sz w:val="20"/>
                <w:szCs w:val="20"/>
              </w:rPr>
              <w:t>8</w:t>
            </w:r>
            <w:r w:rsidR="001651D3" w:rsidRPr="002826F3">
              <w:rPr>
                <w:rFonts w:ascii="Calibri" w:hAnsi="Calibri" w:cs="Calibri"/>
                <w:sz w:val="20"/>
                <w:szCs w:val="20"/>
              </w:rPr>
              <w:t>.202</w:t>
            </w:r>
            <w:r w:rsidR="001651D3">
              <w:rPr>
                <w:rFonts w:ascii="Calibri" w:hAnsi="Calibri" w:cs="Calibri"/>
                <w:sz w:val="20"/>
                <w:szCs w:val="20"/>
              </w:rPr>
              <w:t>3</w:t>
            </w:r>
            <w:r w:rsidR="001651D3" w:rsidRPr="002826F3">
              <w:rPr>
                <w:rFonts w:ascii="Calibri" w:hAnsi="Calibri" w:cs="Calibri"/>
                <w:sz w:val="20"/>
                <w:szCs w:val="20"/>
              </w:rPr>
              <w:t xml:space="preserve"> až 6.9.202</w:t>
            </w:r>
            <w:r w:rsidR="001651D3">
              <w:rPr>
                <w:rFonts w:ascii="Calibri" w:hAnsi="Calibri" w:cs="Calibri"/>
                <w:sz w:val="20"/>
                <w:szCs w:val="20"/>
              </w:rPr>
              <w:t>4</w:t>
            </w:r>
          </w:p>
        </w:tc>
        <w:tc>
          <w:tcPr>
            <w:tcW w:w="992" w:type="dxa"/>
            <w:tcBorders>
              <w:top w:val="single" w:sz="4" w:space="0" w:color="auto"/>
              <w:left w:val="single" w:sz="4" w:space="0" w:color="auto"/>
              <w:right w:val="single" w:sz="4" w:space="0" w:color="auto"/>
            </w:tcBorders>
            <w:shd w:val="clear" w:color="auto" w:fill="auto"/>
            <w:vAlign w:val="center"/>
          </w:tcPr>
          <w:p w14:paraId="71D9E477" w14:textId="78B72FFA" w:rsidR="001651D3" w:rsidRPr="009179D2" w:rsidRDefault="001651D3" w:rsidP="001651D3">
            <w:pPr>
              <w:spacing w:after="0" w:line="240" w:lineRule="auto"/>
              <w:jc w:val="center"/>
              <w:rPr>
                <w:rFonts w:cs="Calibri"/>
              </w:rPr>
            </w:pPr>
            <w:r w:rsidRPr="001651D3">
              <w:rPr>
                <w:rFonts w:cs="Calibri"/>
                <w:highlight w:val="yellow"/>
              </w:rPr>
              <w:t>???</w:t>
            </w:r>
          </w:p>
        </w:tc>
        <w:tc>
          <w:tcPr>
            <w:tcW w:w="709" w:type="dxa"/>
            <w:tcBorders>
              <w:top w:val="single" w:sz="4" w:space="0" w:color="auto"/>
              <w:left w:val="single" w:sz="4" w:space="0" w:color="auto"/>
              <w:right w:val="single" w:sz="4" w:space="0" w:color="auto"/>
            </w:tcBorders>
            <w:shd w:val="clear" w:color="auto" w:fill="auto"/>
            <w:vAlign w:val="center"/>
          </w:tcPr>
          <w:p w14:paraId="4F1E9534" w14:textId="26B889E0" w:rsidR="001651D3" w:rsidRDefault="001651D3" w:rsidP="001651D3">
            <w:pPr>
              <w:spacing w:after="0" w:line="240" w:lineRule="auto"/>
              <w:rPr>
                <w:rFonts w:cs="Calibri"/>
              </w:rPr>
            </w:pPr>
            <w:r>
              <w:rPr>
                <w:rFonts w:ascii="Calibri" w:hAnsi="Calibri" w:cs="Calibri"/>
                <w:sz w:val="20"/>
                <w:szCs w:val="20"/>
              </w:rPr>
              <w:t>24</w:t>
            </w:r>
          </w:p>
        </w:tc>
        <w:tc>
          <w:tcPr>
            <w:tcW w:w="1276" w:type="dxa"/>
            <w:tcBorders>
              <w:top w:val="single" w:sz="4" w:space="0" w:color="auto"/>
              <w:left w:val="single" w:sz="4" w:space="0" w:color="auto"/>
              <w:right w:val="single" w:sz="4" w:space="0" w:color="auto"/>
            </w:tcBorders>
            <w:vAlign w:val="center"/>
          </w:tcPr>
          <w:p w14:paraId="634EC787" w14:textId="363C6734" w:rsidR="001651D3" w:rsidRPr="00A641B3" w:rsidRDefault="001651D3" w:rsidP="001651D3">
            <w:pPr>
              <w:spacing w:after="0" w:line="240" w:lineRule="auto"/>
              <w:jc w:val="center"/>
              <w:rPr>
                <w:rFonts w:cs="Calibri"/>
                <w:highlight w:val="yellow"/>
              </w:rPr>
            </w:pPr>
            <w:r>
              <w:rPr>
                <w:rFonts w:cs="Calibri"/>
                <w:highlight w:val="yellow"/>
              </w:rPr>
              <w:t>???</w:t>
            </w:r>
          </w:p>
        </w:tc>
        <w:tc>
          <w:tcPr>
            <w:tcW w:w="1417" w:type="dxa"/>
            <w:tcBorders>
              <w:top w:val="single" w:sz="4" w:space="0" w:color="auto"/>
              <w:left w:val="single" w:sz="4" w:space="0" w:color="auto"/>
              <w:right w:val="single" w:sz="4" w:space="0" w:color="auto"/>
            </w:tcBorders>
            <w:vAlign w:val="center"/>
          </w:tcPr>
          <w:p w14:paraId="60496580" w14:textId="3358256E" w:rsidR="001651D3" w:rsidRPr="00825881" w:rsidRDefault="001651D3" w:rsidP="001651D3">
            <w:pPr>
              <w:spacing w:after="0" w:line="240" w:lineRule="auto"/>
              <w:jc w:val="center"/>
              <w:rPr>
                <w:rFonts w:cs="Calibri"/>
                <w:highlight w:val="yellow"/>
              </w:rPr>
            </w:pPr>
            <w:r>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7AC7C912" w14:textId="41949674" w:rsidR="001651D3" w:rsidRPr="00825881" w:rsidRDefault="001651D3" w:rsidP="001651D3">
            <w:pPr>
              <w:spacing w:after="0" w:line="240" w:lineRule="auto"/>
              <w:jc w:val="center"/>
              <w:rPr>
                <w:rFonts w:cs="Calibri"/>
                <w:highlight w:val="yellow"/>
              </w:rPr>
            </w:pPr>
            <w:r>
              <w:rPr>
                <w:rFonts w:cs="Calibri"/>
                <w:highlight w:val="yellow"/>
              </w:rPr>
              <w:t>???</w:t>
            </w:r>
          </w:p>
        </w:tc>
        <w:tc>
          <w:tcPr>
            <w:tcW w:w="992" w:type="dxa"/>
            <w:tcBorders>
              <w:top w:val="single" w:sz="4" w:space="0" w:color="auto"/>
              <w:left w:val="single" w:sz="4" w:space="0" w:color="auto"/>
              <w:right w:val="single" w:sz="4" w:space="0" w:color="auto"/>
            </w:tcBorders>
            <w:vAlign w:val="center"/>
          </w:tcPr>
          <w:p w14:paraId="5D79B51E" w14:textId="58618D19" w:rsidR="001651D3" w:rsidRPr="00825881" w:rsidRDefault="001651D3" w:rsidP="001651D3">
            <w:pPr>
              <w:spacing w:after="0" w:line="240" w:lineRule="auto"/>
              <w:jc w:val="center"/>
              <w:rPr>
                <w:rFonts w:cs="Calibri"/>
                <w:highlight w:val="yellow"/>
              </w:rPr>
            </w:pPr>
            <w:r>
              <w:rPr>
                <w:rFonts w:cs="Calibri"/>
                <w:highlight w:val="yellow"/>
              </w:rPr>
              <w:t>???</w:t>
            </w:r>
          </w:p>
        </w:tc>
        <w:tc>
          <w:tcPr>
            <w:tcW w:w="1701" w:type="dxa"/>
            <w:tcBorders>
              <w:top w:val="single" w:sz="4" w:space="0" w:color="auto"/>
              <w:left w:val="single" w:sz="4" w:space="0" w:color="auto"/>
              <w:right w:val="single" w:sz="4" w:space="0" w:color="auto"/>
            </w:tcBorders>
            <w:vAlign w:val="center"/>
          </w:tcPr>
          <w:p w14:paraId="21262A39" w14:textId="45871558" w:rsidR="001651D3" w:rsidRPr="00825881" w:rsidRDefault="001651D3" w:rsidP="001651D3">
            <w:pPr>
              <w:spacing w:after="0" w:line="240" w:lineRule="auto"/>
              <w:jc w:val="center"/>
              <w:rPr>
                <w:rFonts w:cs="Calibri"/>
                <w:highlight w:val="yellow"/>
              </w:rPr>
            </w:pPr>
            <w:r>
              <w:rPr>
                <w:rFonts w:cs="Calibri"/>
                <w:highlight w:val="yellow"/>
              </w:rPr>
              <w:t>???</w:t>
            </w:r>
          </w:p>
        </w:tc>
      </w:tr>
      <w:tr w:rsidR="001651D3" w:rsidRPr="00502FBB" w14:paraId="7B96EFED" w14:textId="77777777" w:rsidTr="007A218D">
        <w:trPr>
          <w:trHeight w:val="397"/>
        </w:trPr>
        <w:tc>
          <w:tcPr>
            <w:tcW w:w="2694" w:type="dxa"/>
            <w:tcBorders>
              <w:top w:val="single" w:sz="4" w:space="0" w:color="auto"/>
              <w:left w:val="single" w:sz="4" w:space="0" w:color="auto"/>
              <w:right w:val="single" w:sz="4" w:space="0" w:color="auto"/>
            </w:tcBorders>
            <w:shd w:val="clear" w:color="auto" w:fill="auto"/>
            <w:vAlign w:val="bottom"/>
          </w:tcPr>
          <w:p w14:paraId="1FF3DE13" w14:textId="77777777" w:rsidR="001651D3" w:rsidRPr="006D0327" w:rsidRDefault="001651D3" w:rsidP="001651D3">
            <w:pPr>
              <w:spacing w:after="0" w:line="240" w:lineRule="auto"/>
            </w:pPr>
            <w:r w:rsidRPr="006D0327">
              <w:t>Licence pro provozovaný virtualizační software Vmware s právem užití na 1 rok</w:t>
            </w:r>
          </w:p>
          <w:p w14:paraId="6D6137D3" w14:textId="77777777" w:rsidR="00704A5B" w:rsidRDefault="001651D3" w:rsidP="001651D3">
            <w:pPr>
              <w:spacing w:after="0" w:line="240" w:lineRule="auto"/>
              <w:rPr>
                <w:rFonts w:ascii="Calibri" w:hAnsi="Calibri" w:cs="Calibri"/>
                <w:sz w:val="20"/>
                <w:szCs w:val="20"/>
              </w:rPr>
            </w:pPr>
            <w:r w:rsidRPr="006E4E22">
              <w:rPr>
                <w:rFonts w:ascii="Calibri" w:hAnsi="Calibri" w:cs="Calibri"/>
                <w:sz w:val="20"/>
                <w:szCs w:val="20"/>
              </w:rPr>
              <w:t>Production Support Coverage VMware vSphere 5 Essentials Plus Kit for 3 hosts (Max 2 processors per host)</w:t>
            </w:r>
          </w:p>
          <w:p w14:paraId="5F73ECCA" w14:textId="45A78B65" w:rsidR="001651D3" w:rsidRPr="001A7A83" w:rsidRDefault="00704A5B" w:rsidP="001651D3">
            <w:pPr>
              <w:spacing w:after="0" w:line="240" w:lineRule="auto"/>
            </w:pPr>
            <w:r w:rsidRPr="00704A5B">
              <w:rPr>
                <w:rFonts w:ascii="Calibri" w:hAnsi="Calibri" w:cs="Calibri"/>
                <w:color w:val="FF0000"/>
                <w:sz w:val="20"/>
                <w:szCs w:val="20"/>
              </w:rPr>
              <w:t>VS5-ESP-KIT-PSSS-C</w:t>
            </w:r>
            <w:r w:rsidR="001651D3" w:rsidRPr="006D0327">
              <w:rPr>
                <w:rFonts w:ascii="Calibri" w:hAnsi="Calibri" w:cs="Calibri"/>
                <w:sz w:val="20"/>
                <w:szCs w:val="20"/>
              </w:rPr>
              <w:br/>
              <w:t>7.9.202</w:t>
            </w:r>
            <w:r w:rsidR="001651D3">
              <w:rPr>
                <w:rFonts w:ascii="Calibri" w:hAnsi="Calibri" w:cs="Calibri"/>
                <w:sz w:val="20"/>
                <w:szCs w:val="20"/>
              </w:rPr>
              <w:t>3</w:t>
            </w:r>
            <w:r w:rsidR="001651D3" w:rsidRPr="006D0327">
              <w:rPr>
                <w:rFonts w:ascii="Calibri" w:hAnsi="Calibri" w:cs="Calibri"/>
                <w:sz w:val="20"/>
                <w:szCs w:val="20"/>
              </w:rPr>
              <w:t xml:space="preserve"> až 6.9.202</w:t>
            </w:r>
            <w:r w:rsidR="001651D3">
              <w:rPr>
                <w:rFonts w:ascii="Calibri" w:hAnsi="Calibri" w:cs="Calibri"/>
                <w:sz w:val="20"/>
                <w:szCs w:val="20"/>
              </w:rPr>
              <w:t>4</w:t>
            </w:r>
          </w:p>
        </w:tc>
        <w:tc>
          <w:tcPr>
            <w:tcW w:w="992" w:type="dxa"/>
            <w:tcBorders>
              <w:top w:val="single" w:sz="4" w:space="0" w:color="auto"/>
              <w:left w:val="single" w:sz="4" w:space="0" w:color="auto"/>
              <w:right w:val="single" w:sz="4" w:space="0" w:color="auto"/>
            </w:tcBorders>
            <w:shd w:val="clear" w:color="auto" w:fill="auto"/>
            <w:vAlign w:val="center"/>
          </w:tcPr>
          <w:p w14:paraId="7D4FDCB8" w14:textId="24A41CC5" w:rsidR="001651D3" w:rsidRPr="009179D2" w:rsidRDefault="001651D3" w:rsidP="001651D3">
            <w:pPr>
              <w:spacing w:after="0" w:line="240" w:lineRule="auto"/>
              <w:jc w:val="center"/>
              <w:rPr>
                <w:rFonts w:cs="Calibri"/>
              </w:rPr>
            </w:pPr>
            <w:r w:rsidRPr="001651D3">
              <w:rPr>
                <w:rFonts w:cs="Calibri"/>
                <w:highlight w:val="yellow"/>
              </w:rPr>
              <w:t>???</w:t>
            </w:r>
          </w:p>
        </w:tc>
        <w:tc>
          <w:tcPr>
            <w:tcW w:w="709" w:type="dxa"/>
            <w:tcBorders>
              <w:top w:val="single" w:sz="4" w:space="0" w:color="auto"/>
              <w:left w:val="single" w:sz="4" w:space="0" w:color="auto"/>
              <w:right w:val="single" w:sz="4" w:space="0" w:color="auto"/>
            </w:tcBorders>
            <w:shd w:val="clear" w:color="auto" w:fill="auto"/>
            <w:vAlign w:val="center"/>
          </w:tcPr>
          <w:p w14:paraId="7BD368CA" w14:textId="2AE8D728" w:rsidR="001651D3" w:rsidRDefault="001651D3" w:rsidP="001651D3">
            <w:pPr>
              <w:spacing w:after="0" w:line="240" w:lineRule="auto"/>
              <w:rPr>
                <w:rFonts w:cs="Calibri"/>
              </w:rPr>
            </w:pPr>
            <w:r>
              <w:rPr>
                <w:rFonts w:ascii="Calibri" w:hAnsi="Calibri" w:cs="Calibri"/>
                <w:sz w:val="20"/>
                <w:szCs w:val="20"/>
              </w:rPr>
              <w:t>1</w:t>
            </w:r>
          </w:p>
        </w:tc>
        <w:tc>
          <w:tcPr>
            <w:tcW w:w="1276" w:type="dxa"/>
            <w:tcBorders>
              <w:top w:val="single" w:sz="4" w:space="0" w:color="auto"/>
              <w:left w:val="single" w:sz="4" w:space="0" w:color="auto"/>
              <w:right w:val="single" w:sz="4" w:space="0" w:color="auto"/>
            </w:tcBorders>
            <w:vAlign w:val="center"/>
          </w:tcPr>
          <w:p w14:paraId="78680796" w14:textId="36980AC5" w:rsidR="001651D3" w:rsidRPr="00A641B3" w:rsidRDefault="001651D3" w:rsidP="001651D3">
            <w:pPr>
              <w:spacing w:after="0" w:line="240" w:lineRule="auto"/>
              <w:jc w:val="center"/>
              <w:rPr>
                <w:rFonts w:cs="Calibri"/>
                <w:highlight w:val="yellow"/>
              </w:rPr>
            </w:pPr>
            <w:r>
              <w:rPr>
                <w:rFonts w:cs="Calibri"/>
                <w:highlight w:val="yellow"/>
              </w:rPr>
              <w:t>???</w:t>
            </w:r>
          </w:p>
        </w:tc>
        <w:tc>
          <w:tcPr>
            <w:tcW w:w="1417" w:type="dxa"/>
            <w:tcBorders>
              <w:top w:val="single" w:sz="4" w:space="0" w:color="auto"/>
              <w:left w:val="single" w:sz="4" w:space="0" w:color="auto"/>
              <w:right w:val="single" w:sz="4" w:space="0" w:color="auto"/>
            </w:tcBorders>
            <w:vAlign w:val="center"/>
          </w:tcPr>
          <w:p w14:paraId="49F80F96" w14:textId="5FADF0BB" w:rsidR="001651D3" w:rsidRPr="00825881" w:rsidRDefault="001651D3" w:rsidP="001651D3">
            <w:pPr>
              <w:spacing w:after="0" w:line="240" w:lineRule="auto"/>
              <w:jc w:val="center"/>
              <w:rPr>
                <w:rFonts w:cs="Calibri"/>
                <w:highlight w:val="yellow"/>
              </w:rPr>
            </w:pPr>
            <w:r>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4C7ABE57" w14:textId="603A4AB9" w:rsidR="001651D3" w:rsidRPr="00825881" w:rsidRDefault="001651D3" w:rsidP="001651D3">
            <w:pPr>
              <w:spacing w:after="0" w:line="240" w:lineRule="auto"/>
              <w:jc w:val="center"/>
              <w:rPr>
                <w:rFonts w:cs="Calibri"/>
                <w:highlight w:val="yellow"/>
              </w:rPr>
            </w:pPr>
            <w:r>
              <w:rPr>
                <w:rFonts w:cs="Calibri"/>
                <w:highlight w:val="yellow"/>
              </w:rPr>
              <w:t>???</w:t>
            </w:r>
          </w:p>
        </w:tc>
        <w:tc>
          <w:tcPr>
            <w:tcW w:w="992" w:type="dxa"/>
            <w:tcBorders>
              <w:top w:val="single" w:sz="4" w:space="0" w:color="auto"/>
              <w:left w:val="single" w:sz="4" w:space="0" w:color="auto"/>
              <w:right w:val="single" w:sz="4" w:space="0" w:color="auto"/>
            </w:tcBorders>
            <w:vAlign w:val="center"/>
          </w:tcPr>
          <w:p w14:paraId="1BE4E913" w14:textId="7BB6DD35" w:rsidR="001651D3" w:rsidRPr="00825881" w:rsidRDefault="001651D3" w:rsidP="001651D3">
            <w:pPr>
              <w:spacing w:after="0" w:line="240" w:lineRule="auto"/>
              <w:jc w:val="center"/>
              <w:rPr>
                <w:rFonts w:cs="Calibri"/>
                <w:highlight w:val="yellow"/>
              </w:rPr>
            </w:pPr>
            <w:r>
              <w:rPr>
                <w:rFonts w:cs="Calibri"/>
                <w:highlight w:val="yellow"/>
              </w:rPr>
              <w:t>???</w:t>
            </w:r>
          </w:p>
        </w:tc>
        <w:tc>
          <w:tcPr>
            <w:tcW w:w="1701" w:type="dxa"/>
            <w:tcBorders>
              <w:top w:val="single" w:sz="4" w:space="0" w:color="auto"/>
              <w:left w:val="single" w:sz="4" w:space="0" w:color="auto"/>
              <w:right w:val="single" w:sz="4" w:space="0" w:color="auto"/>
            </w:tcBorders>
            <w:vAlign w:val="center"/>
          </w:tcPr>
          <w:p w14:paraId="37CE2CBC" w14:textId="2098ABF5" w:rsidR="001651D3" w:rsidRPr="00825881" w:rsidRDefault="001651D3" w:rsidP="001651D3">
            <w:pPr>
              <w:spacing w:after="0" w:line="240" w:lineRule="auto"/>
              <w:jc w:val="center"/>
              <w:rPr>
                <w:rFonts w:cs="Calibri"/>
                <w:highlight w:val="yellow"/>
              </w:rPr>
            </w:pPr>
            <w:r>
              <w:rPr>
                <w:rFonts w:cs="Calibri"/>
                <w:highlight w:val="yellow"/>
              </w:rPr>
              <w:t>???</w:t>
            </w:r>
          </w:p>
        </w:tc>
      </w:tr>
      <w:tr w:rsidR="001651D3" w:rsidRPr="00502FBB" w14:paraId="6DE1F279" w14:textId="77777777" w:rsidTr="007A218D">
        <w:trPr>
          <w:trHeight w:val="397"/>
        </w:trPr>
        <w:tc>
          <w:tcPr>
            <w:tcW w:w="2694" w:type="dxa"/>
            <w:tcBorders>
              <w:top w:val="single" w:sz="4" w:space="0" w:color="auto"/>
              <w:left w:val="single" w:sz="4" w:space="0" w:color="auto"/>
              <w:right w:val="single" w:sz="4" w:space="0" w:color="auto"/>
            </w:tcBorders>
            <w:shd w:val="clear" w:color="auto" w:fill="auto"/>
            <w:vAlign w:val="bottom"/>
          </w:tcPr>
          <w:p w14:paraId="56F46C4F" w14:textId="77777777" w:rsidR="001651D3" w:rsidRPr="00905D41" w:rsidRDefault="001651D3" w:rsidP="001651D3">
            <w:pPr>
              <w:spacing w:after="0" w:line="240" w:lineRule="auto"/>
            </w:pPr>
            <w:r w:rsidRPr="00905D41">
              <w:t>Licence pro provozovaný virtualizační software Vmware s právem užití na 1 rok</w:t>
            </w:r>
          </w:p>
          <w:p w14:paraId="29F8656B" w14:textId="77777777" w:rsidR="00704A5B" w:rsidRDefault="001651D3" w:rsidP="001651D3">
            <w:pPr>
              <w:spacing w:after="0" w:line="240" w:lineRule="auto"/>
              <w:rPr>
                <w:rFonts w:ascii="Calibri" w:hAnsi="Calibri" w:cs="Calibri"/>
                <w:sz w:val="20"/>
                <w:szCs w:val="20"/>
              </w:rPr>
            </w:pPr>
            <w:r w:rsidRPr="006E4E22">
              <w:rPr>
                <w:rFonts w:ascii="Calibri" w:hAnsi="Calibri" w:cs="Calibri"/>
                <w:sz w:val="20"/>
                <w:szCs w:val="20"/>
              </w:rPr>
              <w:t>Production Support Coverage VMware vSphere 5 Essentials Plus Kit for 3 hosts (Max 2 processors per host)</w:t>
            </w:r>
          </w:p>
          <w:p w14:paraId="5F10D5A8" w14:textId="39577870" w:rsidR="001651D3" w:rsidRPr="00E0717B" w:rsidRDefault="00704A5B" w:rsidP="001651D3">
            <w:pPr>
              <w:spacing w:after="0" w:line="240" w:lineRule="auto"/>
            </w:pPr>
            <w:r w:rsidRPr="00704A5B">
              <w:rPr>
                <w:rFonts w:ascii="Calibri" w:hAnsi="Calibri" w:cs="Calibri"/>
                <w:color w:val="FF0000"/>
                <w:sz w:val="20"/>
                <w:szCs w:val="20"/>
              </w:rPr>
              <w:t>VS5-ESP-BUN-PSSS-C</w:t>
            </w:r>
            <w:r w:rsidR="001651D3" w:rsidRPr="00905D41">
              <w:rPr>
                <w:rFonts w:ascii="Calibri" w:hAnsi="Calibri" w:cs="Calibri"/>
                <w:sz w:val="20"/>
                <w:szCs w:val="20"/>
              </w:rPr>
              <w:br/>
              <w:t>7.9.202</w:t>
            </w:r>
            <w:r w:rsidR="001651D3">
              <w:rPr>
                <w:rFonts w:ascii="Calibri" w:hAnsi="Calibri" w:cs="Calibri"/>
                <w:sz w:val="20"/>
                <w:szCs w:val="20"/>
              </w:rPr>
              <w:t>3</w:t>
            </w:r>
            <w:r w:rsidR="001651D3" w:rsidRPr="00905D41">
              <w:rPr>
                <w:rFonts w:ascii="Calibri" w:hAnsi="Calibri" w:cs="Calibri"/>
                <w:sz w:val="20"/>
                <w:szCs w:val="20"/>
              </w:rPr>
              <w:t xml:space="preserve"> až 6.9.202</w:t>
            </w:r>
            <w:r w:rsidR="001651D3">
              <w:rPr>
                <w:rFonts w:ascii="Calibri" w:hAnsi="Calibri" w:cs="Calibri"/>
                <w:sz w:val="20"/>
                <w:szCs w:val="20"/>
              </w:rPr>
              <w:t>4</w:t>
            </w:r>
          </w:p>
        </w:tc>
        <w:tc>
          <w:tcPr>
            <w:tcW w:w="992" w:type="dxa"/>
            <w:tcBorders>
              <w:top w:val="single" w:sz="4" w:space="0" w:color="auto"/>
              <w:left w:val="single" w:sz="4" w:space="0" w:color="auto"/>
              <w:right w:val="single" w:sz="4" w:space="0" w:color="auto"/>
            </w:tcBorders>
            <w:shd w:val="clear" w:color="auto" w:fill="auto"/>
            <w:vAlign w:val="center"/>
          </w:tcPr>
          <w:p w14:paraId="23E17C8D" w14:textId="57664886" w:rsidR="001651D3" w:rsidRPr="009179D2" w:rsidRDefault="001651D3" w:rsidP="001651D3">
            <w:pPr>
              <w:spacing w:after="0" w:line="240" w:lineRule="auto"/>
              <w:jc w:val="center"/>
              <w:rPr>
                <w:rFonts w:cs="Calibri"/>
              </w:rPr>
            </w:pPr>
            <w:r w:rsidRPr="001651D3">
              <w:rPr>
                <w:rFonts w:cs="Calibri"/>
                <w:highlight w:val="yellow"/>
              </w:rPr>
              <w:t>???</w:t>
            </w:r>
          </w:p>
        </w:tc>
        <w:tc>
          <w:tcPr>
            <w:tcW w:w="709" w:type="dxa"/>
            <w:tcBorders>
              <w:top w:val="single" w:sz="4" w:space="0" w:color="auto"/>
              <w:left w:val="single" w:sz="4" w:space="0" w:color="auto"/>
              <w:right w:val="single" w:sz="4" w:space="0" w:color="auto"/>
            </w:tcBorders>
            <w:shd w:val="clear" w:color="auto" w:fill="auto"/>
            <w:vAlign w:val="center"/>
          </w:tcPr>
          <w:p w14:paraId="1C7403FE" w14:textId="36D89BD9" w:rsidR="001651D3" w:rsidRDefault="001651D3" w:rsidP="001651D3">
            <w:pPr>
              <w:spacing w:after="0" w:line="240" w:lineRule="auto"/>
              <w:rPr>
                <w:rFonts w:cs="Calibri"/>
              </w:rPr>
            </w:pPr>
            <w:r>
              <w:rPr>
                <w:rFonts w:ascii="Calibri" w:hAnsi="Calibri" w:cs="Calibri"/>
                <w:sz w:val="20"/>
                <w:szCs w:val="20"/>
              </w:rPr>
              <w:t>1</w:t>
            </w:r>
          </w:p>
        </w:tc>
        <w:tc>
          <w:tcPr>
            <w:tcW w:w="1276" w:type="dxa"/>
            <w:tcBorders>
              <w:top w:val="single" w:sz="4" w:space="0" w:color="auto"/>
              <w:left w:val="single" w:sz="4" w:space="0" w:color="auto"/>
              <w:right w:val="single" w:sz="4" w:space="0" w:color="auto"/>
            </w:tcBorders>
            <w:vAlign w:val="center"/>
          </w:tcPr>
          <w:p w14:paraId="29C9E7CA" w14:textId="5DBD4DB1" w:rsidR="001651D3" w:rsidRPr="00A641B3" w:rsidRDefault="001651D3" w:rsidP="001651D3">
            <w:pPr>
              <w:spacing w:after="0" w:line="240" w:lineRule="auto"/>
              <w:jc w:val="center"/>
              <w:rPr>
                <w:rFonts w:cs="Calibri"/>
                <w:highlight w:val="yellow"/>
              </w:rPr>
            </w:pPr>
            <w:r>
              <w:rPr>
                <w:rFonts w:cs="Calibri"/>
                <w:highlight w:val="yellow"/>
              </w:rPr>
              <w:t>???</w:t>
            </w:r>
          </w:p>
        </w:tc>
        <w:tc>
          <w:tcPr>
            <w:tcW w:w="1417" w:type="dxa"/>
            <w:tcBorders>
              <w:top w:val="single" w:sz="4" w:space="0" w:color="auto"/>
              <w:left w:val="single" w:sz="4" w:space="0" w:color="auto"/>
              <w:right w:val="single" w:sz="4" w:space="0" w:color="auto"/>
            </w:tcBorders>
            <w:vAlign w:val="center"/>
          </w:tcPr>
          <w:p w14:paraId="41CDF2EB" w14:textId="00FC6505" w:rsidR="001651D3" w:rsidRPr="00825881" w:rsidRDefault="001651D3" w:rsidP="001651D3">
            <w:pPr>
              <w:spacing w:after="0" w:line="240" w:lineRule="auto"/>
              <w:jc w:val="center"/>
              <w:rPr>
                <w:rFonts w:cs="Calibri"/>
                <w:highlight w:val="yellow"/>
              </w:rPr>
            </w:pPr>
            <w:r>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14ED069A" w14:textId="43199B8C" w:rsidR="001651D3" w:rsidRPr="00825881" w:rsidRDefault="001651D3" w:rsidP="001651D3">
            <w:pPr>
              <w:spacing w:after="0" w:line="240" w:lineRule="auto"/>
              <w:jc w:val="center"/>
              <w:rPr>
                <w:rFonts w:cs="Calibri"/>
                <w:highlight w:val="yellow"/>
              </w:rPr>
            </w:pPr>
            <w:r>
              <w:rPr>
                <w:rFonts w:cs="Calibri"/>
                <w:highlight w:val="yellow"/>
              </w:rPr>
              <w:t>???</w:t>
            </w:r>
          </w:p>
        </w:tc>
        <w:tc>
          <w:tcPr>
            <w:tcW w:w="992" w:type="dxa"/>
            <w:tcBorders>
              <w:top w:val="single" w:sz="4" w:space="0" w:color="auto"/>
              <w:left w:val="single" w:sz="4" w:space="0" w:color="auto"/>
              <w:right w:val="single" w:sz="4" w:space="0" w:color="auto"/>
            </w:tcBorders>
            <w:vAlign w:val="center"/>
          </w:tcPr>
          <w:p w14:paraId="642304A1" w14:textId="3DE65628" w:rsidR="001651D3" w:rsidRPr="00825881" w:rsidRDefault="001651D3" w:rsidP="001651D3">
            <w:pPr>
              <w:spacing w:after="0" w:line="240" w:lineRule="auto"/>
              <w:jc w:val="center"/>
              <w:rPr>
                <w:rFonts w:cs="Calibri"/>
                <w:highlight w:val="yellow"/>
              </w:rPr>
            </w:pPr>
            <w:r>
              <w:rPr>
                <w:rFonts w:cs="Calibri"/>
                <w:highlight w:val="yellow"/>
              </w:rPr>
              <w:t>???</w:t>
            </w:r>
          </w:p>
        </w:tc>
        <w:tc>
          <w:tcPr>
            <w:tcW w:w="1701" w:type="dxa"/>
            <w:tcBorders>
              <w:top w:val="single" w:sz="4" w:space="0" w:color="auto"/>
              <w:left w:val="single" w:sz="4" w:space="0" w:color="auto"/>
              <w:right w:val="single" w:sz="4" w:space="0" w:color="auto"/>
            </w:tcBorders>
            <w:vAlign w:val="center"/>
          </w:tcPr>
          <w:p w14:paraId="2E7587A8" w14:textId="5C206115" w:rsidR="001651D3" w:rsidRPr="00825881" w:rsidRDefault="001651D3" w:rsidP="001651D3">
            <w:pPr>
              <w:spacing w:after="0" w:line="240" w:lineRule="auto"/>
              <w:jc w:val="center"/>
              <w:rPr>
                <w:rFonts w:cs="Calibri"/>
                <w:highlight w:val="yellow"/>
              </w:rPr>
            </w:pPr>
            <w:r>
              <w:rPr>
                <w:rFonts w:cs="Calibri"/>
                <w:highlight w:val="yellow"/>
              </w:rPr>
              <w:t>???</w:t>
            </w:r>
          </w:p>
        </w:tc>
      </w:tr>
      <w:tr w:rsidR="001651D3" w:rsidRPr="00502FBB" w14:paraId="46857868" w14:textId="77777777" w:rsidTr="007A218D">
        <w:trPr>
          <w:trHeight w:val="397"/>
        </w:trPr>
        <w:tc>
          <w:tcPr>
            <w:tcW w:w="2694" w:type="dxa"/>
            <w:tcBorders>
              <w:top w:val="single" w:sz="4" w:space="0" w:color="auto"/>
              <w:left w:val="single" w:sz="4" w:space="0" w:color="auto"/>
              <w:right w:val="single" w:sz="4" w:space="0" w:color="auto"/>
            </w:tcBorders>
            <w:shd w:val="clear" w:color="auto" w:fill="auto"/>
            <w:vAlign w:val="bottom"/>
          </w:tcPr>
          <w:p w14:paraId="296860AF" w14:textId="77777777" w:rsidR="001651D3" w:rsidRPr="00905D41" w:rsidRDefault="001651D3" w:rsidP="001651D3">
            <w:pPr>
              <w:spacing w:after="0" w:line="240" w:lineRule="auto"/>
            </w:pPr>
            <w:r w:rsidRPr="00905D41">
              <w:t>Licence pro provozovaný virtualizační software Vmware s právem užití na 1 rok</w:t>
            </w:r>
          </w:p>
          <w:p w14:paraId="2451E135" w14:textId="77777777" w:rsidR="001651D3" w:rsidRDefault="001651D3" w:rsidP="001651D3">
            <w:pPr>
              <w:spacing w:after="0" w:line="240" w:lineRule="auto"/>
            </w:pPr>
            <w:r w:rsidRPr="006D05EB">
              <w:t>Subscription VMware vSphere 5 Essentials Kit for 3 hosts (Max 2 processors per host)</w:t>
            </w:r>
          </w:p>
          <w:p w14:paraId="34AE15DF" w14:textId="033A4AE8" w:rsidR="00704A5B" w:rsidRPr="00704A5B" w:rsidRDefault="00704A5B" w:rsidP="001651D3">
            <w:pPr>
              <w:spacing w:after="0" w:line="240" w:lineRule="auto"/>
              <w:rPr>
                <w:color w:val="FF0000"/>
              </w:rPr>
            </w:pPr>
            <w:r w:rsidRPr="00704A5B">
              <w:rPr>
                <w:color w:val="FF0000"/>
              </w:rPr>
              <w:lastRenderedPageBreak/>
              <w:t>VS5-ESSL-SUB-C</w:t>
            </w:r>
          </w:p>
          <w:p w14:paraId="05BCFA38" w14:textId="74397A9A" w:rsidR="001651D3" w:rsidRPr="00DA4F7B" w:rsidRDefault="001651D3" w:rsidP="001651D3">
            <w:pPr>
              <w:spacing w:after="0" w:line="240" w:lineRule="auto"/>
            </w:pPr>
            <w:r w:rsidRPr="006D0327">
              <w:rPr>
                <w:rFonts w:ascii="Calibri" w:hAnsi="Calibri" w:cs="Calibri"/>
                <w:sz w:val="20"/>
                <w:szCs w:val="20"/>
              </w:rPr>
              <w:t>7.9.202</w:t>
            </w:r>
            <w:r>
              <w:rPr>
                <w:rFonts w:ascii="Calibri" w:hAnsi="Calibri" w:cs="Calibri"/>
                <w:sz w:val="20"/>
                <w:szCs w:val="20"/>
              </w:rPr>
              <w:t>3</w:t>
            </w:r>
            <w:r w:rsidRPr="006D0327">
              <w:rPr>
                <w:rFonts w:ascii="Calibri" w:hAnsi="Calibri" w:cs="Calibri"/>
                <w:sz w:val="20"/>
                <w:szCs w:val="20"/>
              </w:rPr>
              <w:t xml:space="preserve"> až 6.9.202</w:t>
            </w:r>
            <w:r>
              <w:rPr>
                <w:rFonts w:ascii="Calibri" w:hAnsi="Calibri" w:cs="Calibri"/>
                <w:sz w:val="20"/>
                <w:szCs w:val="20"/>
              </w:rPr>
              <w:t>4</w:t>
            </w:r>
          </w:p>
        </w:tc>
        <w:tc>
          <w:tcPr>
            <w:tcW w:w="992" w:type="dxa"/>
            <w:tcBorders>
              <w:top w:val="single" w:sz="4" w:space="0" w:color="auto"/>
              <w:left w:val="single" w:sz="4" w:space="0" w:color="auto"/>
              <w:right w:val="single" w:sz="4" w:space="0" w:color="auto"/>
            </w:tcBorders>
            <w:shd w:val="clear" w:color="auto" w:fill="auto"/>
            <w:vAlign w:val="center"/>
          </w:tcPr>
          <w:p w14:paraId="3DD7FA9B" w14:textId="07C4FF51" w:rsidR="001651D3" w:rsidRPr="009179D2" w:rsidRDefault="001651D3" w:rsidP="001651D3">
            <w:pPr>
              <w:spacing w:after="0" w:line="240" w:lineRule="auto"/>
              <w:jc w:val="center"/>
              <w:rPr>
                <w:rFonts w:cs="Calibri"/>
              </w:rPr>
            </w:pPr>
            <w:r w:rsidRPr="001651D3">
              <w:rPr>
                <w:rFonts w:cs="Calibri"/>
                <w:highlight w:val="yellow"/>
              </w:rPr>
              <w:lastRenderedPageBreak/>
              <w:t>???</w:t>
            </w:r>
          </w:p>
        </w:tc>
        <w:tc>
          <w:tcPr>
            <w:tcW w:w="709" w:type="dxa"/>
            <w:tcBorders>
              <w:top w:val="single" w:sz="4" w:space="0" w:color="auto"/>
              <w:left w:val="single" w:sz="4" w:space="0" w:color="auto"/>
              <w:right w:val="single" w:sz="4" w:space="0" w:color="auto"/>
            </w:tcBorders>
            <w:shd w:val="clear" w:color="auto" w:fill="auto"/>
            <w:vAlign w:val="center"/>
          </w:tcPr>
          <w:p w14:paraId="21B5D1FE" w14:textId="30F1FBE8" w:rsidR="001651D3" w:rsidRDefault="001651D3" w:rsidP="001651D3">
            <w:pPr>
              <w:spacing w:after="0" w:line="240" w:lineRule="auto"/>
              <w:rPr>
                <w:rFonts w:cs="Calibri"/>
              </w:rPr>
            </w:pPr>
            <w:r>
              <w:rPr>
                <w:rFonts w:ascii="Calibri" w:hAnsi="Calibri" w:cs="Calibri"/>
                <w:sz w:val="20"/>
                <w:szCs w:val="20"/>
              </w:rPr>
              <w:t>1</w:t>
            </w:r>
          </w:p>
        </w:tc>
        <w:tc>
          <w:tcPr>
            <w:tcW w:w="1276" w:type="dxa"/>
            <w:tcBorders>
              <w:top w:val="single" w:sz="4" w:space="0" w:color="auto"/>
              <w:left w:val="single" w:sz="4" w:space="0" w:color="auto"/>
              <w:right w:val="single" w:sz="4" w:space="0" w:color="auto"/>
            </w:tcBorders>
            <w:vAlign w:val="center"/>
          </w:tcPr>
          <w:p w14:paraId="5745D444" w14:textId="1B276587" w:rsidR="001651D3" w:rsidRPr="00A641B3" w:rsidRDefault="001651D3" w:rsidP="001651D3">
            <w:pPr>
              <w:spacing w:after="0" w:line="240" w:lineRule="auto"/>
              <w:jc w:val="center"/>
              <w:rPr>
                <w:rFonts w:cs="Calibri"/>
                <w:highlight w:val="yellow"/>
              </w:rPr>
            </w:pPr>
            <w:r>
              <w:rPr>
                <w:rFonts w:cs="Calibri"/>
                <w:highlight w:val="yellow"/>
              </w:rPr>
              <w:t>???</w:t>
            </w:r>
          </w:p>
        </w:tc>
        <w:tc>
          <w:tcPr>
            <w:tcW w:w="1417" w:type="dxa"/>
            <w:tcBorders>
              <w:top w:val="single" w:sz="4" w:space="0" w:color="auto"/>
              <w:left w:val="single" w:sz="4" w:space="0" w:color="auto"/>
              <w:right w:val="single" w:sz="4" w:space="0" w:color="auto"/>
            </w:tcBorders>
            <w:vAlign w:val="center"/>
          </w:tcPr>
          <w:p w14:paraId="2CED0A1F" w14:textId="27E6068F" w:rsidR="001651D3" w:rsidRPr="00825881" w:rsidRDefault="001651D3" w:rsidP="001651D3">
            <w:pPr>
              <w:spacing w:after="0" w:line="240" w:lineRule="auto"/>
              <w:jc w:val="center"/>
              <w:rPr>
                <w:rFonts w:cs="Calibri"/>
                <w:highlight w:val="yellow"/>
              </w:rPr>
            </w:pPr>
            <w:r>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1CAA23CD" w14:textId="0267ABAD" w:rsidR="001651D3" w:rsidRPr="00825881" w:rsidRDefault="001651D3" w:rsidP="001651D3">
            <w:pPr>
              <w:spacing w:after="0" w:line="240" w:lineRule="auto"/>
              <w:jc w:val="center"/>
              <w:rPr>
                <w:rFonts w:cs="Calibri"/>
                <w:highlight w:val="yellow"/>
              </w:rPr>
            </w:pPr>
            <w:r>
              <w:rPr>
                <w:rFonts w:cs="Calibri"/>
                <w:highlight w:val="yellow"/>
              </w:rPr>
              <w:t>???</w:t>
            </w:r>
          </w:p>
        </w:tc>
        <w:tc>
          <w:tcPr>
            <w:tcW w:w="992" w:type="dxa"/>
            <w:tcBorders>
              <w:top w:val="single" w:sz="4" w:space="0" w:color="auto"/>
              <w:left w:val="single" w:sz="4" w:space="0" w:color="auto"/>
              <w:right w:val="single" w:sz="4" w:space="0" w:color="auto"/>
            </w:tcBorders>
            <w:vAlign w:val="center"/>
          </w:tcPr>
          <w:p w14:paraId="462C2F76" w14:textId="56ED1C05" w:rsidR="001651D3" w:rsidRPr="00825881" w:rsidRDefault="001651D3" w:rsidP="001651D3">
            <w:pPr>
              <w:spacing w:after="0" w:line="240" w:lineRule="auto"/>
              <w:jc w:val="center"/>
              <w:rPr>
                <w:rFonts w:cs="Calibri"/>
                <w:highlight w:val="yellow"/>
              </w:rPr>
            </w:pPr>
            <w:r>
              <w:rPr>
                <w:rFonts w:cs="Calibri"/>
                <w:highlight w:val="yellow"/>
              </w:rPr>
              <w:t>???</w:t>
            </w:r>
          </w:p>
        </w:tc>
        <w:tc>
          <w:tcPr>
            <w:tcW w:w="1701" w:type="dxa"/>
            <w:tcBorders>
              <w:top w:val="single" w:sz="4" w:space="0" w:color="auto"/>
              <w:left w:val="single" w:sz="4" w:space="0" w:color="auto"/>
              <w:right w:val="single" w:sz="4" w:space="0" w:color="auto"/>
            </w:tcBorders>
            <w:vAlign w:val="center"/>
          </w:tcPr>
          <w:p w14:paraId="2825A05B" w14:textId="615AB0D0" w:rsidR="001651D3" w:rsidRPr="00825881" w:rsidRDefault="001651D3" w:rsidP="001651D3">
            <w:pPr>
              <w:spacing w:after="0" w:line="240" w:lineRule="auto"/>
              <w:jc w:val="center"/>
              <w:rPr>
                <w:rFonts w:cs="Calibri"/>
                <w:highlight w:val="yellow"/>
              </w:rPr>
            </w:pPr>
            <w:r>
              <w:rPr>
                <w:rFonts w:cs="Calibri"/>
                <w:highlight w:val="yellow"/>
              </w:rPr>
              <w:t>???</w:t>
            </w:r>
          </w:p>
        </w:tc>
      </w:tr>
      <w:tr w:rsidR="001651D3" w:rsidRPr="00502FBB" w14:paraId="30588DF9" w14:textId="77777777" w:rsidTr="007A218D">
        <w:trPr>
          <w:trHeight w:val="397"/>
        </w:trPr>
        <w:tc>
          <w:tcPr>
            <w:tcW w:w="2694" w:type="dxa"/>
            <w:tcBorders>
              <w:top w:val="single" w:sz="4" w:space="0" w:color="auto"/>
              <w:left w:val="single" w:sz="4" w:space="0" w:color="auto"/>
              <w:right w:val="single" w:sz="4" w:space="0" w:color="auto"/>
            </w:tcBorders>
            <w:shd w:val="clear" w:color="auto" w:fill="auto"/>
            <w:vAlign w:val="bottom"/>
          </w:tcPr>
          <w:p w14:paraId="708309C5" w14:textId="77777777" w:rsidR="001651D3" w:rsidRPr="004859E2" w:rsidRDefault="001651D3" w:rsidP="001651D3">
            <w:pPr>
              <w:spacing w:after="0" w:line="240" w:lineRule="auto"/>
              <w:rPr>
                <w:rFonts w:ascii="Calibri" w:hAnsi="Calibri" w:cs="Calibri"/>
                <w:sz w:val="20"/>
                <w:szCs w:val="20"/>
              </w:rPr>
            </w:pPr>
            <w:r w:rsidRPr="004859E2">
              <w:t>Licence pro provozovaný virtualizační software Vmware s právem užití na 1 rok</w:t>
            </w:r>
          </w:p>
          <w:p w14:paraId="158287B8" w14:textId="77777777" w:rsidR="00704A5B" w:rsidRDefault="001651D3" w:rsidP="001651D3">
            <w:pPr>
              <w:spacing w:after="0" w:line="240" w:lineRule="auto"/>
              <w:rPr>
                <w:rFonts w:ascii="Calibri" w:hAnsi="Calibri" w:cs="Calibri"/>
                <w:sz w:val="20"/>
                <w:szCs w:val="20"/>
              </w:rPr>
            </w:pPr>
            <w:r w:rsidRPr="00FB2496">
              <w:rPr>
                <w:rFonts w:ascii="Calibri" w:hAnsi="Calibri" w:cs="Calibri"/>
                <w:sz w:val="20"/>
                <w:szCs w:val="20"/>
              </w:rPr>
              <w:t>Production Support Coverage VMware vCenter Server 8 Standard for vSphere 8 (Per Instance)</w:t>
            </w:r>
          </w:p>
          <w:p w14:paraId="27A3D927" w14:textId="64CCD8E0" w:rsidR="001651D3" w:rsidRPr="005644D4" w:rsidRDefault="00704A5B" w:rsidP="001651D3">
            <w:pPr>
              <w:spacing w:after="0" w:line="240" w:lineRule="auto"/>
            </w:pPr>
            <w:r w:rsidRPr="00704A5B">
              <w:rPr>
                <w:rFonts w:ascii="Calibri" w:hAnsi="Calibri" w:cs="Calibri"/>
                <w:color w:val="FF0000"/>
                <w:sz w:val="20"/>
                <w:szCs w:val="20"/>
              </w:rPr>
              <w:t>VCS8-STD-P-SSS-C</w:t>
            </w:r>
            <w:r w:rsidR="001651D3" w:rsidRPr="004859E2">
              <w:rPr>
                <w:rFonts w:ascii="Calibri" w:hAnsi="Calibri" w:cs="Calibri"/>
                <w:sz w:val="20"/>
                <w:szCs w:val="20"/>
              </w:rPr>
              <w:br/>
            </w:r>
            <w:r w:rsidR="001651D3">
              <w:rPr>
                <w:rFonts w:ascii="Calibri" w:hAnsi="Calibri" w:cs="Calibri"/>
                <w:sz w:val="20"/>
                <w:szCs w:val="20"/>
              </w:rPr>
              <w:t>3</w:t>
            </w:r>
            <w:r w:rsidR="001651D3" w:rsidRPr="004859E2">
              <w:rPr>
                <w:rFonts w:ascii="Calibri" w:hAnsi="Calibri" w:cs="Calibri"/>
                <w:sz w:val="20"/>
                <w:szCs w:val="20"/>
              </w:rPr>
              <w:t>.</w:t>
            </w:r>
            <w:r w:rsidR="001651D3">
              <w:rPr>
                <w:rFonts w:ascii="Calibri" w:hAnsi="Calibri" w:cs="Calibri"/>
                <w:sz w:val="20"/>
                <w:szCs w:val="20"/>
              </w:rPr>
              <w:t>8</w:t>
            </w:r>
            <w:r w:rsidR="001651D3" w:rsidRPr="004859E2">
              <w:rPr>
                <w:rFonts w:ascii="Calibri" w:hAnsi="Calibri" w:cs="Calibri"/>
                <w:sz w:val="20"/>
                <w:szCs w:val="20"/>
              </w:rPr>
              <w:t>.202</w:t>
            </w:r>
            <w:r w:rsidR="001651D3">
              <w:rPr>
                <w:rFonts w:ascii="Calibri" w:hAnsi="Calibri" w:cs="Calibri"/>
                <w:sz w:val="20"/>
                <w:szCs w:val="20"/>
              </w:rPr>
              <w:t>3</w:t>
            </w:r>
            <w:r w:rsidR="001651D3" w:rsidRPr="004859E2">
              <w:rPr>
                <w:rFonts w:ascii="Calibri" w:hAnsi="Calibri" w:cs="Calibri"/>
                <w:sz w:val="20"/>
                <w:szCs w:val="20"/>
              </w:rPr>
              <w:t xml:space="preserve"> až </w:t>
            </w:r>
            <w:r w:rsidR="001651D3">
              <w:rPr>
                <w:rFonts w:ascii="Calibri" w:hAnsi="Calibri" w:cs="Calibri"/>
                <w:sz w:val="20"/>
                <w:szCs w:val="20"/>
              </w:rPr>
              <w:t>6</w:t>
            </w:r>
            <w:r w:rsidR="001651D3" w:rsidRPr="004859E2">
              <w:rPr>
                <w:rFonts w:ascii="Calibri" w:hAnsi="Calibri" w:cs="Calibri"/>
                <w:sz w:val="20"/>
                <w:szCs w:val="20"/>
              </w:rPr>
              <w:t>.</w:t>
            </w:r>
            <w:r w:rsidR="001651D3">
              <w:rPr>
                <w:rFonts w:ascii="Calibri" w:hAnsi="Calibri" w:cs="Calibri"/>
                <w:sz w:val="20"/>
                <w:szCs w:val="20"/>
              </w:rPr>
              <w:t>9</w:t>
            </w:r>
            <w:r w:rsidR="001651D3" w:rsidRPr="004859E2">
              <w:rPr>
                <w:rFonts w:ascii="Calibri" w:hAnsi="Calibri" w:cs="Calibri"/>
                <w:sz w:val="20"/>
                <w:szCs w:val="20"/>
              </w:rPr>
              <w:t>.202</w:t>
            </w:r>
            <w:r w:rsidR="001651D3">
              <w:rPr>
                <w:rFonts w:ascii="Calibri" w:hAnsi="Calibri" w:cs="Calibri"/>
                <w:sz w:val="20"/>
                <w:szCs w:val="20"/>
              </w:rPr>
              <w:t>4</w:t>
            </w:r>
          </w:p>
        </w:tc>
        <w:tc>
          <w:tcPr>
            <w:tcW w:w="992" w:type="dxa"/>
            <w:tcBorders>
              <w:top w:val="single" w:sz="4" w:space="0" w:color="auto"/>
              <w:left w:val="single" w:sz="4" w:space="0" w:color="auto"/>
              <w:right w:val="single" w:sz="4" w:space="0" w:color="auto"/>
            </w:tcBorders>
            <w:shd w:val="clear" w:color="auto" w:fill="auto"/>
            <w:vAlign w:val="center"/>
          </w:tcPr>
          <w:p w14:paraId="53CE627F" w14:textId="110D5C75" w:rsidR="001651D3" w:rsidRPr="009179D2" w:rsidRDefault="001651D3" w:rsidP="001651D3">
            <w:pPr>
              <w:spacing w:after="0" w:line="240" w:lineRule="auto"/>
              <w:jc w:val="center"/>
              <w:rPr>
                <w:rFonts w:cs="Calibri"/>
              </w:rPr>
            </w:pPr>
            <w:r w:rsidRPr="001651D3">
              <w:rPr>
                <w:rFonts w:cs="Calibri"/>
                <w:highlight w:val="yellow"/>
              </w:rPr>
              <w:t>???</w:t>
            </w:r>
          </w:p>
        </w:tc>
        <w:tc>
          <w:tcPr>
            <w:tcW w:w="709" w:type="dxa"/>
            <w:tcBorders>
              <w:top w:val="single" w:sz="4" w:space="0" w:color="auto"/>
              <w:left w:val="single" w:sz="4" w:space="0" w:color="auto"/>
              <w:right w:val="single" w:sz="4" w:space="0" w:color="auto"/>
            </w:tcBorders>
            <w:shd w:val="clear" w:color="auto" w:fill="auto"/>
            <w:vAlign w:val="center"/>
          </w:tcPr>
          <w:p w14:paraId="2FA5906F" w14:textId="34EA69CD" w:rsidR="001651D3" w:rsidRDefault="001651D3" w:rsidP="001651D3">
            <w:pPr>
              <w:spacing w:after="0" w:line="240" w:lineRule="auto"/>
              <w:rPr>
                <w:rFonts w:cs="Calibri"/>
              </w:rPr>
            </w:pPr>
            <w:r>
              <w:rPr>
                <w:rFonts w:ascii="Calibri" w:hAnsi="Calibri" w:cs="Calibri"/>
                <w:sz w:val="20"/>
                <w:szCs w:val="20"/>
              </w:rPr>
              <w:t>1</w:t>
            </w:r>
          </w:p>
        </w:tc>
        <w:tc>
          <w:tcPr>
            <w:tcW w:w="1276" w:type="dxa"/>
            <w:tcBorders>
              <w:top w:val="single" w:sz="4" w:space="0" w:color="auto"/>
              <w:left w:val="single" w:sz="4" w:space="0" w:color="auto"/>
              <w:right w:val="single" w:sz="4" w:space="0" w:color="auto"/>
            </w:tcBorders>
            <w:vAlign w:val="center"/>
          </w:tcPr>
          <w:p w14:paraId="7DA2B42F" w14:textId="6F5D2ED8" w:rsidR="001651D3" w:rsidRPr="00A641B3" w:rsidRDefault="001651D3" w:rsidP="001651D3">
            <w:pPr>
              <w:spacing w:after="0" w:line="240" w:lineRule="auto"/>
              <w:jc w:val="center"/>
              <w:rPr>
                <w:rFonts w:cs="Calibri"/>
                <w:highlight w:val="yellow"/>
              </w:rPr>
            </w:pPr>
            <w:r>
              <w:rPr>
                <w:rFonts w:cs="Calibri"/>
                <w:highlight w:val="yellow"/>
              </w:rPr>
              <w:t>???</w:t>
            </w:r>
          </w:p>
        </w:tc>
        <w:tc>
          <w:tcPr>
            <w:tcW w:w="1417" w:type="dxa"/>
            <w:tcBorders>
              <w:top w:val="single" w:sz="4" w:space="0" w:color="auto"/>
              <w:left w:val="single" w:sz="4" w:space="0" w:color="auto"/>
              <w:right w:val="single" w:sz="4" w:space="0" w:color="auto"/>
            </w:tcBorders>
            <w:vAlign w:val="center"/>
          </w:tcPr>
          <w:p w14:paraId="65E76250" w14:textId="40531397" w:rsidR="001651D3" w:rsidRPr="00825881" w:rsidRDefault="001651D3" w:rsidP="001651D3">
            <w:pPr>
              <w:spacing w:after="0" w:line="240" w:lineRule="auto"/>
              <w:jc w:val="center"/>
              <w:rPr>
                <w:rFonts w:cs="Calibri"/>
                <w:highlight w:val="yellow"/>
              </w:rPr>
            </w:pPr>
            <w:r>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78B37EFC" w14:textId="6D7E1DA9" w:rsidR="001651D3" w:rsidRPr="00825881" w:rsidRDefault="001651D3" w:rsidP="001651D3">
            <w:pPr>
              <w:spacing w:after="0" w:line="240" w:lineRule="auto"/>
              <w:jc w:val="center"/>
              <w:rPr>
                <w:rFonts w:cs="Calibri"/>
                <w:highlight w:val="yellow"/>
              </w:rPr>
            </w:pPr>
            <w:r>
              <w:rPr>
                <w:rFonts w:cs="Calibri"/>
                <w:highlight w:val="yellow"/>
              </w:rPr>
              <w:t>???</w:t>
            </w:r>
          </w:p>
        </w:tc>
        <w:tc>
          <w:tcPr>
            <w:tcW w:w="992" w:type="dxa"/>
            <w:tcBorders>
              <w:top w:val="single" w:sz="4" w:space="0" w:color="auto"/>
              <w:left w:val="single" w:sz="4" w:space="0" w:color="auto"/>
              <w:right w:val="single" w:sz="4" w:space="0" w:color="auto"/>
            </w:tcBorders>
            <w:vAlign w:val="center"/>
          </w:tcPr>
          <w:p w14:paraId="191B8747" w14:textId="600E92D9" w:rsidR="001651D3" w:rsidRPr="00825881" w:rsidRDefault="001651D3" w:rsidP="001651D3">
            <w:pPr>
              <w:spacing w:after="0" w:line="240" w:lineRule="auto"/>
              <w:jc w:val="center"/>
              <w:rPr>
                <w:rFonts w:cs="Calibri"/>
                <w:highlight w:val="yellow"/>
              </w:rPr>
            </w:pPr>
            <w:r>
              <w:rPr>
                <w:rFonts w:cs="Calibri"/>
                <w:highlight w:val="yellow"/>
              </w:rPr>
              <w:t>???</w:t>
            </w:r>
          </w:p>
        </w:tc>
        <w:tc>
          <w:tcPr>
            <w:tcW w:w="1701" w:type="dxa"/>
            <w:tcBorders>
              <w:top w:val="single" w:sz="4" w:space="0" w:color="auto"/>
              <w:left w:val="single" w:sz="4" w:space="0" w:color="auto"/>
              <w:right w:val="single" w:sz="4" w:space="0" w:color="auto"/>
            </w:tcBorders>
            <w:vAlign w:val="center"/>
          </w:tcPr>
          <w:p w14:paraId="502180D7" w14:textId="721886E6" w:rsidR="0092032B" w:rsidRPr="00825881" w:rsidRDefault="001651D3" w:rsidP="0092032B">
            <w:pPr>
              <w:spacing w:after="0" w:line="240" w:lineRule="auto"/>
              <w:jc w:val="center"/>
              <w:rPr>
                <w:rFonts w:cs="Calibri"/>
                <w:highlight w:val="yellow"/>
              </w:rPr>
            </w:pPr>
            <w:r>
              <w:rPr>
                <w:rFonts w:cs="Calibri"/>
                <w:highlight w:val="yellow"/>
              </w:rPr>
              <w:t>???</w:t>
            </w:r>
          </w:p>
        </w:tc>
      </w:tr>
      <w:tr w:rsidR="0092032B" w:rsidRPr="00502FBB" w14:paraId="2028DF44" w14:textId="77777777" w:rsidTr="007A218D">
        <w:trPr>
          <w:trHeight w:val="397"/>
        </w:trPr>
        <w:tc>
          <w:tcPr>
            <w:tcW w:w="2694" w:type="dxa"/>
            <w:tcBorders>
              <w:top w:val="single" w:sz="4" w:space="0" w:color="auto"/>
              <w:left w:val="single" w:sz="4" w:space="0" w:color="auto"/>
              <w:right w:val="single" w:sz="4" w:space="0" w:color="auto"/>
            </w:tcBorders>
            <w:shd w:val="clear" w:color="auto" w:fill="auto"/>
            <w:vAlign w:val="bottom"/>
          </w:tcPr>
          <w:p w14:paraId="5B09F44A" w14:textId="77777777" w:rsidR="0092032B" w:rsidRPr="00E0461D" w:rsidRDefault="0092032B" w:rsidP="0092032B">
            <w:pPr>
              <w:spacing w:after="0" w:line="240" w:lineRule="auto"/>
            </w:pPr>
            <w:r w:rsidRPr="00E0461D">
              <w:t>Licence pro provozovaný virtualizační software Vmware s právem užití na 1 rok</w:t>
            </w:r>
          </w:p>
          <w:p w14:paraId="0ADC3F41" w14:textId="77777777" w:rsidR="00704A5B" w:rsidRDefault="0092032B" w:rsidP="0092032B">
            <w:pPr>
              <w:spacing w:after="0" w:line="240" w:lineRule="auto"/>
              <w:rPr>
                <w:rFonts w:ascii="Calibri" w:hAnsi="Calibri" w:cs="Calibri"/>
                <w:sz w:val="20"/>
                <w:szCs w:val="20"/>
              </w:rPr>
            </w:pPr>
            <w:r w:rsidRPr="00FB2496">
              <w:rPr>
                <w:rFonts w:ascii="Calibri" w:hAnsi="Calibri" w:cs="Calibri"/>
                <w:sz w:val="20"/>
                <w:szCs w:val="20"/>
              </w:rPr>
              <w:t>Subscription VMware vSphere 6 Essentials Kit for 3 hosts (Max 2 processors per host)</w:t>
            </w:r>
          </w:p>
          <w:p w14:paraId="4424E016" w14:textId="3E7359C9" w:rsidR="0092032B" w:rsidRPr="004859E2" w:rsidRDefault="00704A5B" w:rsidP="0092032B">
            <w:pPr>
              <w:spacing w:after="0" w:line="240" w:lineRule="auto"/>
            </w:pPr>
            <w:r w:rsidRPr="00704A5B">
              <w:rPr>
                <w:rFonts w:ascii="Calibri" w:hAnsi="Calibri" w:cs="Calibri"/>
                <w:color w:val="FF0000"/>
                <w:sz w:val="20"/>
                <w:szCs w:val="20"/>
              </w:rPr>
              <w:t>VS6-ESSL-SUB-C</w:t>
            </w:r>
            <w:r w:rsidR="0092032B" w:rsidRPr="00E0461D">
              <w:rPr>
                <w:rFonts w:ascii="Calibri" w:hAnsi="Calibri" w:cs="Calibri"/>
                <w:sz w:val="20"/>
                <w:szCs w:val="20"/>
              </w:rPr>
              <w:br/>
              <w:t>3.8.202</w:t>
            </w:r>
            <w:r w:rsidR="0092032B">
              <w:rPr>
                <w:rFonts w:ascii="Calibri" w:hAnsi="Calibri" w:cs="Calibri"/>
                <w:sz w:val="20"/>
                <w:szCs w:val="20"/>
              </w:rPr>
              <w:t>3</w:t>
            </w:r>
            <w:r w:rsidR="0092032B" w:rsidRPr="00E0461D">
              <w:rPr>
                <w:rFonts w:ascii="Calibri" w:hAnsi="Calibri" w:cs="Calibri"/>
                <w:sz w:val="20"/>
                <w:szCs w:val="20"/>
              </w:rPr>
              <w:t xml:space="preserve"> až </w:t>
            </w:r>
            <w:r w:rsidR="0092032B">
              <w:rPr>
                <w:rFonts w:ascii="Calibri" w:hAnsi="Calibri" w:cs="Calibri"/>
                <w:sz w:val="20"/>
                <w:szCs w:val="20"/>
              </w:rPr>
              <w:t>6</w:t>
            </w:r>
            <w:r w:rsidR="0092032B" w:rsidRPr="00E0461D">
              <w:rPr>
                <w:rFonts w:ascii="Calibri" w:hAnsi="Calibri" w:cs="Calibri"/>
                <w:sz w:val="20"/>
                <w:szCs w:val="20"/>
              </w:rPr>
              <w:t>.</w:t>
            </w:r>
            <w:r w:rsidR="0092032B">
              <w:rPr>
                <w:rFonts w:ascii="Calibri" w:hAnsi="Calibri" w:cs="Calibri"/>
                <w:sz w:val="20"/>
                <w:szCs w:val="20"/>
              </w:rPr>
              <w:t>9</w:t>
            </w:r>
            <w:r w:rsidR="0092032B" w:rsidRPr="00E0461D">
              <w:rPr>
                <w:rFonts w:ascii="Calibri" w:hAnsi="Calibri" w:cs="Calibri"/>
                <w:sz w:val="20"/>
                <w:szCs w:val="20"/>
              </w:rPr>
              <w:t>.202</w:t>
            </w:r>
            <w:r w:rsidR="0092032B">
              <w:rPr>
                <w:rFonts w:ascii="Calibri" w:hAnsi="Calibri" w:cs="Calibri"/>
                <w:sz w:val="20"/>
                <w:szCs w:val="20"/>
              </w:rPr>
              <w:t>4</w:t>
            </w:r>
          </w:p>
        </w:tc>
        <w:tc>
          <w:tcPr>
            <w:tcW w:w="992" w:type="dxa"/>
            <w:tcBorders>
              <w:top w:val="single" w:sz="4" w:space="0" w:color="auto"/>
              <w:left w:val="single" w:sz="4" w:space="0" w:color="auto"/>
              <w:right w:val="single" w:sz="4" w:space="0" w:color="auto"/>
            </w:tcBorders>
            <w:shd w:val="clear" w:color="auto" w:fill="auto"/>
            <w:vAlign w:val="center"/>
          </w:tcPr>
          <w:p w14:paraId="55B58B60" w14:textId="4420C6D4" w:rsidR="0092032B" w:rsidRPr="001651D3" w:rsidRDefault="0092032B" w:rsidP="001651D3">
            <w:pPr>
              <w:spacing w:after="0" w:line="240" w:lineRule="auto"/>
              <w:jc w:val="center"/>
              <w:rPr>
                <w:rFonts w:cs="Calibri"/>
                <w:highlight w:val="yellow"/>
              </w:rPr>
            </w:pPr>
            <w:r>
              <w:rPr>
                <w:rFonts w:cs="Calibri"/>
                <w:highlight w:val="yellow"/>
              </w:rPr>
              <w:t>???</w:t>
            </w:r>
          </w:p>
        </w:tc>
        <w:tc>
          <w:tcPr>
            <w:tcW w:w="709" w:type="dxa"/>
            <w:tcBorders>
              <w:top w:val="single" w:sz="4" w:space="0" w:color="auto"/>
              <w:left w:val="single" w:sz="4" w:space="0" w:color="auto"/>
              <w:right w:val="single" w:sz="4" w:space="0" w:color="auto"/>
            </w:tcBorders>
            <w:shd w:val="clear" w:color="auto" w:fill="auto"/>
            <w:vAlign w:val="center"/>
          </w:tcPr>
          <w:p w14:paraId="30B0C47B" w14:textId="38787F38" w:rsidR="0092032B" w:rsidRDefault="0092032B" w:rsidP="001651D3">
            <w:pPr>
              <w:spacing w:after="0" w:line="240" w:lineRule="auto"/>
              <w:rPr>
                <w:rFonts w:ascii="Calibri" w:hAnsi="Calibri" w:cs="Calibri"/>
                <w:sz w:val="20"/>
                <w:szCs w:val="20"/>
              </w:rPr>
            </w:pPr>
            <w:r>
              <w:rPr>
                <w:rFonts w:ascii="Calibri" w:hAnsi="Calibri" w:cs="Calibri"/>
                <w:sz w:val="20"/>
                <w:szCs w:val="20"/>
              </w:rPr>
              <w:t>1</w:t>
            </w:r>
          </w:p>
        </w:tc>
        <w:tc>
          <w:tcPr>
            <w:tcW w:w="1276" w:type="dxa"/>
            <w:tcBorders>
              <w:top w:val="single" w:sz="4" w:space="0" w:color="auto"/>
              <w:left w:val="single" w:sz="4" w:space="0" w:color="auto"/>
              <w:right w:val="single" w:sz="4" w:space="0" w:color="auto"/>
            </w:tcBorders>
            <w:vAlign w:val="center"/>
          </w:tcPr>
          <w:p w14:paraId="086E7E06" w14:textId="22D30EFA" w:rsidR="0092032B" w:rsidRDefault="0092032B" w:rsidP="001651D3">
            <w:pPr>
              <w:spacing w:after="0" w:line="240" w:lineRule="auto"/>
              <w:jc w:val="center"/>
              <w:rPr>
                <w:rFonts w:cs="Calibri"/>
                <w:highlight w:val="yellow"/>
              </w:rPr>
            </w:pPr>
            <w:r>
              <w:rPr>
                <w:rFonts w:cs="Calibri"/>
                <w:highlight w:val="yellow"/>
              </w:rPr>
              <w:t>???</w:t>
            </w:r>
          </w:p>
        </w:tc>
        <w:tc>
          <w:tcPr>
            <w:tcW w:w="1417" w:type="dxa"/>
            <w:tcBorders>
              <w:top w:val="single" w:sz="4" w:space="0" w:color="auto"/>
              <w:left w:val="single" w:sz="4" w:space="0" w:color="auto"/>
              <w:right w:val="single" w:sz="4" w:space="0" w:color="auto"/>
            </w:tcBorders>
            <w:vAlign w:val="center"/>
          </w:tcPr>
          <w:p w14:paraId="11E56FC5" w14:textId="118219F5" w:rsidR="0092032B" w:rsidRDefault="0092032B" w:rsidP="001651D3">
            <w:pPr>
              <w:spacing w:after="0" w:line="240" w:lineRule="auto"/>
              <w:jc w:val="center"/>
              <w:rPr>
                <w:rFonts w:cs="Calibri"/>
                <w:highlight w:val="yellow"/>
              </w:rPr>
            </w:pPr>
            <w:r>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29FD85E6" w14:textId="1DA5015D" w:rsidR="0092032B" w:rsidRDefault="0092032B" w:rsidP="001651D3">
            <w:pPr>
              <w:spacing w:after="0" w:line="240" w:lineRule="auto"/>
              <w:jc w:val="center"/>
              <w:rPr>
                <w:rFonts w:cs="Calibri"/>
                <w:highlight w:val="yellow"/>
              </w:rPr>
            </w:pPr>
            <w:r>
              <w:rPr>
                <w:rFonts w:cs="Calibri"/>
                <w:highlight w:val="yellow"/>
              </w:rPr>
              <w:t>???</w:t>
            </w:r>
          </w:p>
        </w:tc>
        <w:tc>
          <w:tcPr>
            <w:tcW w:w="992" w:type="dxa"/>
            <w:tcBorders>
              <w:top w:val="single" w:sz="4" w:space="0" w:color="auto"/>
              <w:left w:val="single" w:sz="4" w:space="0" w:color="auto"/>
              <w:right w:val="single" w:sz="4" w:space="0" w:color="auto"/>
            </w:tcBorders>
            <w:vAlign w:val="center"/>
          </w:tcPr>
          <w:p w14:paraId="7E069E45" w14:textId="769D18F9" w:rsidR="0092032B" w:rsidRDefault="0092032B" w:rsidP="001651D3">
            <w:pPr>
              <w:spacing w:after="0" w:line="240" w:lineRule="auto"/>
              <w:jc w:val="center"/>
              <w:rPr>
                <w:rFonts w:cs="Calibri"/>
                <w:highlight w:val="yellow"/>
              </w:rPr>
            </w:pPr>
            <w:r>
              <w:rPr>
                <w:rFonts w:cs="Calibri"/>
                <w:highlight w:val="yellow"/>
              </w:rPr>
              <w:t>???</w:t>
            </w:r>
          </w:p>
        </w:tc>
        <w:tc>
          <w:tcPr>
            <w:tcW w:w="1701" w:type="dxa"/>
            <w:tcBorders>
              <w:top w:val="single" w:sz="4" w:space="0" w:color="auto"/>
              <w:left w:val="single" w:sz="4" w:space="0" w:color="auto"/>
              <w:right w:val="single" w:sz="4" w:space="0" w:color="auto"/>
            </w:tcBorders>
            <w:vAlign w:val="center"/>
          </w:tcPr>
          <w:p w14:paraId="5EF2B57A" w14:textId="7B67EBCF" w:rsidR="0092032B" w:rsidRDefault="0092032B" w:rsidP="0092032B">
            <w:pPr>
              <w:spacing w:after="0" w:line="240" w:lineRule="auto"/>
              <w:jc w:val="center"/>
              <w:rPr>
                <w:rFonts w:cs="Calibri"/>
                <w:highlight w:val="yellow"/>
              </w:rPr>
            </w:pPr>
            <w:r>
              <w:rPr>
                <w:rFonts w:cs="Calibri"/>
                <w:highlight w:val="yellow"/>
              </w:rPr>
              <w:t>???</w:t>
            </w:r>
          </w:p>
        </w:tc>
      </w:tr>
      <w:tr w:rsidR="0092032B" w:rsidRPr="00502FBB" w14:paraId="536AB7A4" w14:textId="77777777" w:rsidTr="007A218D">
        <w:trPr>
          <w:trHeight w:val="397"/>
        </w:trPr>
        <w:tc>
          <w:tcPr>
            <w:tcW w:w="2694" w:type="dxa"/>
            <w:tcBorders>
              <w:top w:val="single" w:sz="4" w:space="0" w:color="auto"/>
              <w:left w:val="single" w:sz="4" w:space="0" w:color="auto"/>
              <w:right w:val="single" w:sz="4" w:space="0" w:color="auto"/>
            </w:tcBorders>
            <w:shd w:val="clear" w:color="auto" w:fill="auto"/>
            <w:vAlign w:val="bottom"/>
          </w:tcPr>
          <w:p w14:paraId="416EDDBA" w14:textId="77777777" w:rsidR="0092032B" w:rsidRDefault="0092032B" w:rsidP="0092032B">
            <w:pPr>
              <w:spacing w:after="0" w:line="240" w:lineRule="auto"/>
            </w:pPr>
            <w:r w:rsidRPr="00E0461D">
              <w:t>Licence pro provozovaný virtualizační software Vmware s právem užití na 1 rok</w:t>
            </w:r>
            <w:r>
              <w:t xml:space="preserve"> Production Support Coverage VMware Infrastructure Foundation Acceleration Kit for 6 Processors (Includes VirtualCenter Foundation, VI Foundation for 6 Processors)</w:t>
            </w:r>
          </w:p>
          <w:p w14:paraId="5E365AE1" w14:textId="66495422" w:rsidR="00704A5B" w:rsidRPr="00704A5B" w:rsidRDefault="00704A5B" w:rsidP="0092032B">
            <w:pPr>
              <w:spacing w:after="0" w:line="240" w:lineRule="auto"/>
              <w:rPr>
                <w:color w:val="FF0000"/>
              </w:rPr>
            </w:pPr>
            <w:r w:rsidRPr="00704A5B">
              <w:rPr>
                <w:color w:val="FF0000"/>
              </w:rPr>
              <w:t>VI-FND-AK-P-SSS-C</w:t>
            </w:r>
          </w:p>
          <w:p w14:paraId="4D4B05BA" w14:textId="553D075B" w:rsidR="0092032B" w:rsidRPr="00E0461D" w:rsidRDefault="0092032B" w:rsidP="0092032B">
            <w:pPr>
              <w:spacing w:after="0" w:line="240" w:lineRule="auto"/>
            </w:pPr>
            <w:r w:rsidRPr="00905D41">
              <w:rPr>
                <w:rFonts w:ascii="Calibri" w:hAnsi="Calibri" w:cs="Calibri"/>
                <w:sz w:val="20"/>
                <w:szCs w:val="20"/>
              </w:rPr>
              <w:t>7.9.202</w:t>
            </w:r>
            <w:r>
              <w:rPr>
                <w:rFonts w:ascii="Calibri" w:hAnsi="Calibri" w:cs="Calibri"/>
                <w:sz w:val="20"/>
                <w:szCs w:val="20"/>
              </w:rPr>
              <w:t>3</w:t>
            </w:r>
            <w:r w:rsidRPr="00905D41">
              <w:rPr>
                <w:rFonts w:ascii="Calibri" w:hAnsi="Calibri" w:cs="Calibri"/>
                <w:sz w:val="20"/>
                <w:szCs w:val="20"/>
              </w:rPr>
              <w:t xml:space="preserve"> až 6.9.202</w:t>
            </w:r>
            <w:r>
              <w:rPr>
                <w:rFonts w:ascii="Calibri" w:hAnsi="Calibri" w:cs="Calibri"/>
                <w:sz w:val="20"/>
                <w:szCs w:val="20"/>
              </w:rPr>
              <w:t>4</w:t>
            </w:r>
          </w:p>
        </w:tc>
        <w:tc>
          <w:tcPr>
            <w:tcW w:w="992" w:type="dxa"/>
            <w:tcBorders>
              <w:top w:val="single" w:sz="4" w:space="0" w:color="auto"/>
              <w:left w:val="single" w:sz="4" w:space="0" w:color="auto"/>
              <w:right w:val="single" w:sz="4" w:space="0" w:color="auto"/>
            </w:tcBorders>
            <w:shd w:val="clear" w:color="auto" w:fill="auto"/>
            <w:vAlign w:val="center"/>
          </w:tcPr>
          <w:p w14:paraId="52279F3D" w14:textId="6C77FD08" w:rsidR="0092032B" w:rsidRDefault="0092032B" w:rsidP="001651D3">
            <w:pPr>
              <w:spacing w:after="0" w:line="240" w:lineRule="auto"/>
              <w:jc w:val="center"/>
              <w:rPr>
                <w:rFonts w:cs="Calibri"/>
                <w:highlight w:val="yellow"/>
              </w:rPr>
            </w:pPr>
            <w:r>
              <w:rPr>
                <w:rFonts w:cs="Calibri"/>
                <w:highlight w:val="yellow"/>
              </w:rPr>
              <w:t>???</w:t>
            </w:r>
          </w:p>
        </w:tc>
        <w:tc>
          <w:tcPr>
            <w:tcW w:w="709" w:type="dxa"/>
            <w:tcBorders>
              <w:top w:val="single" w:sz="4" w:space="0" w:color="auto"/>
              <w:left w:val="single" w:sz="4" w:space="0" w:color="auto"/>
              <w:right w:val="single" w:sz="4" w:space="0" w:color="auto"/>
            </w:tcBorders>
            <w:shd w:val="clear" w:color="auto" w:fill="auto"/>
            <w:vAlign w:val="center"/>
          </w:tcPr>
          <w:p w14:paraId="5514CBDD" w14:textId="52330BC6" w:rsidR="0092032B" w:rsidRDefault="0092032B" w:rsidP="001651D3">
            <w:pPr>
              <w:spacing w:after="0" w:line="240" w:lineRule="auto"/>
              <w:rPr>
                <w:rFonts w:ascii="Calibri" w:hAnsi="Calibri" w:cs="Calibri"/>
                <w:sz w:val="20"/>
                <w:szCs w:val="20"/>
              </w:rPr>
            </w:pPr>
            <w:r>
              <w:rPr>
                <w:rFonts w:ascii="Calibri" w:hAnsi="Calibri" w:cs="Calibri"/>
                <w:sz w:val="20"/>
                <w:szCs w:val="20"/>
              </w:rPr>
              <w:t>1</w:t>
            </w:r>
          </w:p>
        </w:tc>
        <w:tc>
          <w:tcPr>
            <w:tcW w:w="1276" w:type="dxa"/>
            <w:tcBorders>
              <w:top w:val="single" w:sz="4" w:space="0" w:color="auto"/>
              <w:left w:val="single" w:sz="4" w:space="0" w:color="auto"/>
              <w:right w:val="single" w:sz="4" w:space="0" w:color="auto"/>
            </w:tcBorders>
            <w:vAlign w:val="center"/>
          </w:tcPr>
          <w:p w14:paraId="19DDBBEC" w14:textId="7980C5D5" w:rsidR="0092032B" w:rsidRDefault="0092032B" w:rsidP="001651D3">
            <w:pPr>
              <w:spacing w:after="0" w:line="240" w:lineRule="auto"/>
              <w:jc w:val="center"/>
              <w:rPr>
                <w:rFonts w:cs="Calibri"/>
                <w:highlight w:val="yellow"/>
              </w:rPr>
            </w:pPr>
            <w:r>
              <w:rPr>
                <w:rFonts w:cs="Calibri"/>
                <w:highlight w:val="yellow"/>
              </w:rPr>
              <w:t>???</w:t>
            </w:r>
          </w:p>
        </w:tc>
        <w:tc>
          <w:tcPr>
            <w:tcW w:w="1417" w:type="dxa"/>
            <w:tcBorders>
              <w:top w:val="single" w:sz="4" w:space="0" w:color="auto"/>
              <w:left w:val="single" w:sz="4" w:space="0" w:color="auto"/>
              <w:right w:val="single" w:sz="4" w:space="0" w:color="auto"/>
            </w:tcBorders>
            <w:vAlign w:val="center"/>
          </w:tcPr>
          <w:p w14:paraId="6A7F1005" w14:textId="1CF3E7F5" w:rsidR="0092032B" w:rsidRDefault="0092032B" w:rsidP="001651D3">
            <w:pPr>
              <w:spacing w:after="0" w:line="240" w:lineRule="auto"/>
              <w:jc w:val="center"/>
              <w:rPr>
                <w:rFonts w:cs="Calibri"/>
                <w:highlight w:val="yellow"/>
              </w:rPr>
            </w:pPr>
            <w:r>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27966E01" w14:textId="4C6A233E" w:rsidR="0092032B" w:rsidRDefault="0092032B" w:rsidP="001651D3">
            <w:pPr>
              <w:spacing w:after="0" w:line="240" w:lineRule="auto"/>
              <w:jc w:val="center"/>
              <w:rPr>
                <w:rFonts w:cs="Calibri"/>
                <w:highlight w:val="yellow"/>
              </w:rPr>
            </w:pPr>
            <w:r>
              <w:rPr>
                <w:rFonts w:cs="Calibri"/>
                <w:highlight w:val="yellow"/>
              </w:rPr>
              <w:t>???</w:t>
            </w:r>
          </w:p>
        </w:tc>
        <w:tc>
          <w:tcPr>
            <w:tcW w:w="992" w:type="dxa"/>
            <w:tcBorders>
              <w:top w:val="single" w:sz="4" w:space="0" w:color="auto"/>
              <w:left w:val="single" w:sz="4" w:space="0" w:color="auto"/>
              <w:right w:val="single" w:sz="4" w:space="0" w:color="auto"/>
            </w:tcBorders>
            <w:vAlign w:val="center"/>
          </w:tcPr>
          <w:p w14:paraId="5106DC34" w14:textId="09E0B7A8" w:rsidR="0092032B" w:rsidRDefault="0092032B" w:rsidP="001651D3">
            <w:pPr>
              <w:spacing w:after="0" w:line="240" w:lineRule="auto"/>
              <w:jc w:val="center"/>
              <w:rPr>
                <w:rFonts w:cs="Calibri"/>
                <w:highlight w:val="yellow"/>
              </w:rPr>
            </w:pPr>
            <w:r>
              <w:rPr>
                <w:rFonts w:cs="Calibri"/>
                <w:highlight w:val="yellow"/>
              </w:rPr>
              <w:t>???</w:t>
            </w:r>
          </w:p>
        </w:tc>
        <w:tc>
          <w:tcPr>
            <w:tcW w:w="1701" w:type="dxa"/>
            <w:tcBorders>
              <w:top w:val="single" w:sz="4" w:space="0" w:color="auto"/>
              <w:left w:val="single" w:sz="4" w:space="0" w:color="auto"/>
              <w:right w:val="single" w:sz="4" w:space="0" w:color="auto"/>
            </w:tcBorders>
            <w:vAlign w:val="center"/>
          </w:tcPr>
          <w:p w14:paraId="0F3A8771" w14:textId="49720FA6" w:rsidR="0092032B" w:rsidRDefault="0092032B" w:rsidP="0092032B">
            <w:pPr>
              <w:spacing w:after="0" w:line="240" w:lineRule="auto"/>
              <w:jc w:val="center"/>
              <w:rPr>
                <w:rFonts w:cs="Calibri"/>
                <w:highlight w:val="yellow"/>
              </w:rPr>
            </w:pPr>
            <w:r>
              <w:rPr>
                <w:rFonts w:cs="Calibri"/>
                <w:highlight w:val="yellow"/>
              </w:rPr>
              <w:t>???</w:t>
            </w:r>
          </w:p>
        </w:tc>
      </w:tr>
      <w:tr w:rsidR="0092032B" w:rsidRPr="00502FBB" w14:paraId="1CE0ACB2" w14:textId="77777777" w:rsidTr="007A218D">
        <w:trPr>
          <w:trHeight w:val="397"/>
        </w:trPr>
        <w:tc>
          <w:tcPr>
            <w:tcW w:w="2694" w:type="dxa"/>
            <w:tcBorders>
              <w:top w:val="single" w:sz="4" w:space="0" w:color="auto"/>
              <w:left w:val="single" w:sz="4" w:space="0" w:color="auto"/>
              <w:right w:val="single" w:sz="4" w:space="0" w:color="auto"/>
            </w:tcBorders>
            <w:shd w:val="clear" w:color="auto" w:fill="auto"/>
            <w:vAlign w:val="bottom"/>
          </w:tcPr>
          <w:p w14:paraId="7D1F90F6" w14:textId="77777777" w:rsidR="0092032B" w:rsidRDefault="0092032B" w:rsidP="0092032B">
            <w:pPr>
              <w:spacing w:after="0" w:line="240" w:lineRule="auto"/>
            </w:pPr>
            <w:r w:rsidRPr="00FB2496">
              <w:t>Upgrade: VMware Workstation 15.x or 16.x (Pro or Player) to Workstation 17 Pro</w:t>
            </w:r>
          </w:p>
          <w:p w14:paraId="29F40153" w14:textId="3F0923AE" w:rsidR="00704A5B" w:rsidRPr="00E0461D" w:rsidRDefault="00704A5B" w:rsidP="0092032B">
            <w:pPr>
              <w:spacing w:after="0" w:line="240" w:lineRule="auto"/>
            </w:pPr>
            <w:r w:rsidRPr="00704A5B">
              <w:rPr>
                <w:color w:val="FF0000"/>
              </w:rPr>
              <w:t>WS17-PRO-UG-C</w:t>
            </w:r>
          </w:p>
        </w:tc>
        <w:tc>
          <w:tcPr>
            <w:tcW w:w="992" w:type="dxa"/>
            <w:tcBorders>
              <w:top w:val="single" w:sz="4" w:space="0" w:color="auto"/>
              <w:left w:val="single" w:sz="4" w:space="0" w:color="auto"/>
              <w:right w:val="single" w:sz="4" w:space="0" w:color="auto"/>
            </w:tcBorders>
            <w:shd w:val="clear" w:color="auto" w:fill="auto"/>
            <w:vAlign w:val="center"/>
          </w:tcPr>
          <w:p w14:paraId="10E38E31" w14:textId="01147F53" w:rsidR="0092032B" w:rsidRDefault="0092032B" w:rsidP="001651D3">
            <w:pPr>
              <w:spacing w:after="0" w:line="240" w:lineRule="auto"/>
              <w:jc w:val="center"/>
              <w:rPr>
                <w:rFonts w:cs="Calibri"/>
                <w:highlight w:val="yellow"/>
              </w:rPr>
            </w:pPr>
            <w:r>
              <w:rPr>
                <w:rFonts w:cs="Calibri"/>
                <w:highlight w:val="yellow"/>
              </w:rPr>
              <w:t>???</w:t>
            </w:r>
          </w:p>
        </w:tc>
        <w:tc>
          <w:tcPr>
            <w:tcW w:w="709" w:type="dxa"/>
            <w:tcBorders>
              <w:top w:val="single" w:sz="4" w:space="0" w:color="auto"/>
              <w:left w:val="single" w:sz="4" w:space="0" w:color="auto"/>
              <w:right w:val="single" w:sz="4" w:space="0" w:color="auto"/>
            </w:tcBorders>
            <w:shd w:val="clear" w:color="auto" w:fill="auto"/>
            <w:vAlign w:val="center"/>
          </w:tcPr>
          <w:p w14:paraId="04D2BAC2" w14:textId="0A654176" w:rsidR="0092032B" w:rsidRDefault="0092032B" w:rsidP="001651D3">
            <w:pPr>
              <w:spacing w:after="0" w:line="240" w:lineRule="auto"/>
              <w:rPr>
                <w:rFonts w:ascii="Calibri" w:hAnsi="Calibri" w:cs="Calibri"/>
                <w:sz w:val="20"/>
                <w:szCs w:val="20"/>
              </w:rPr>
            </w:pPr>
            <w:r>
              <w:rPr>
                <w:rFonts w:ascii="Calibri" w:hAnsi="Calibri" w:cs="Calibri"/>
                <w:sz w:val="20"/>
                <w:szCs w:val="20"/>
              </w:rPr>
              <w:t>2</w:t>
            </w:r>
          </w:p>
        </w:tc>
        <w:tc>
          <w:tcPr>
            <w:tcW w:w="1276" w:type="dxa"/>
            <w:tcBorders>
              <w:top w:val="single" w:sz="4" w:space="0" w:color="auto"/>
              <w:left w:val="single" w:sz="4" w:space="0" w:color="auto"/>
              <w:right w:val="single" w:sz="4" w:space="0" w:color="auto"/>
            </w:tcBorders>
            <w:vAlign w:val="center"/>
          </w:tcPr>
          <w:p w14:paraId="2353467F" w14:textId="0A3002DE" w:rsidR="0092032B" w:rsidRDefault="0092032B" w:rsidP="001651D3">
            <w:pPr>
              <w:spacing w:after="0" w:line="240" w:lineRule="auto"/>
              <w:jc w:val="center"/>
              <w:rPr>
                <w:rFonts w:cs="Calibri"/>
                <w:highlight w:val="yellow"/>
              </w:rPr>
            </w:pPr>
            <w:r>
              <w:rPr>
                <w:rFonts w:cs="Calibri"/>
                <w:highlight w:val="yellow"/>
              </w:rPr>
              <w:t>???</w:t>
            </w:r>
          </w:p>
        </w:tc>
        <w:tc>
          <w:tcPr>
            <w:tcW w:w="1417" w:type="dxa"/>
            <w:tcBorders>
              <w:top w:val="single" w:sz="4" w:space="0" w:color="auto"/>
              <w:left w:val="single" w:sz="4" w:space="0" w:color="auto"/>
              <w:right w:val="single" w:sz="4" w:space="0" w:color="auto"/>
            </w:tcBorders>
            <w:vAlign w:val="center"/>
          </w:tcPr>
          <w:p w14:paraId="4CC43B72" w14:textId="01F1EE5B" w:rsidR="0092032B" w:rsidRDefault="0092032B" w:rsidP="001651D3">
            <w:pPr>
              <w:spacing w:after="0" w:line="240" w:lineRule="auto"/>
              <w:jc w:val="center"/>
              <w:rPr>
                <w:rFonts w:cs="Calibri"/>
                <w:highlight w:val="yellow"/>
              </w:rPr>
            </w:pPr>
            <w:r>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1F295EEE" w14:textId="184A331C" w:rsidR="0092032B" w:rsidRDefault="0092032B" w:rsidP="001651D3">
            <w:pPr>
              <w:spacing w:after="0" w:line="240" w:lineRule="auto"/>
              <w:jc w:val="center"/>
              <w:rPr>
                <w:rFonts w:cs="Calibri"/>
                <w:highlight w:val="yellow"/>
              </w:rPr>
            </w:pPr>
            <w:r>
              <w:rPr>
                <w:rFonts w:cs="Calibri"/>
                <w:highlight w:val="yellow"/>
              </w:rPr>
              <w:t>???</w:t>
            </w:r>
          </w:p>
        </w:tc>
        <w:tc>
          <w:tcPr>
            <w:tcW w:w="992" w:type="dxa"/>
            <w:tcBorders>
              <w:top w:val="single" w:sz="4" w:space="0" w:color="auto"/>
              <w:left w:val="single" w:sz="4" w:space="0" w:color="auto"/>
              <w:right w:val="single" w:sz="4" w:space="0" w:color="auto"/>
            </w:tcBorders>
            <w:vAlign w:val="center"/>
          </w:tcPr>
          <w:p w14:paraId="112B9420" w14:textId="4F6DB4D8" w:rsidR="0092032B" w:rsidRDefault="0092032B" w:rsidP="001651D3">
            <w:pPr>
              <w:spacing w:after="0" w:line="240" w:lineRule="auto"/>
              <w:jc w:val="center"/>
              <w:rPr>
                <w:rFonts w:cs="Calibri"/>
                <w:highlight w:val="yellow"/>
              </w:rPr>
            </w:pPr>
            <w:r>
              <w:rPr>
                <w:rFonts w:cs="Calibri"/>
                <w:highlight w:val="yellow"/>
              </w:rPr>
              <w:t>???</w:t>
            </w:r>
          </w:p>
        </w:tc>
        <w:tc>
          <w:tcPr>
            <w:tcW w:w="1701" w:type="dxa"/>
            <w:tcBorders>
              <w:top w:val="single" w:sz="4" w:space="0" w:color="auto"/>
              <w:left w:val="single" w:sz="4" w:space="0" w:color="auto"/>
              <w:right w:val="single" w:sz="4" w:space="0" w:color="auto"/>
            </w:tcBorders>
            <w:vAlign w:val="center"/>
          </w:tcPr>
          <w:p w14:paraId="4FDE43ED" w14:textId="524A166A" w:rsidR="0092032B" w:rsidRDefault="0092032B" w:rsidP="0092032B">
            <w:pPr>
              <w:spacing w:after="0" w:line="240" w:lineRule="auto"/>
              <w:jc w:val="center"/>
              <w:rPr>
                <w:rFonts w:cs="Calibri"/>
                <w:highlight w:val="yellow"/>
              </w:rPr>
            </w:pPr>
            <w:r>
              <w:rPr>
                <w:rFonts w:cs="Calibri"/>
                <w:highlight w:val="yellow"/>
              </w:rPr>
              <w:t>???</w:t>
            </w:r>
          </w:p>
        </w:tc>
      </w:tr>
      <w:tr w:rsidR="0092032B" w:rsidRPr="00502FBB" w14:paraId="7D99EC00" w14:textId="77777777" w:rsidTr="007A218D">
        <w:trPr>
          <w:trHeight w:val="397"/>
        </w:trPr>
        <w:tc>
          <w:tcPr>
            <w:tcW w:w="2694" w:type="dxa"/>
            <w:tcBorders>
              <w:top w:val="single" w:sz="4" w:space="0" w:color="auto"/>
              <w:left w:val="single" w:sz="4" w:space="0" w:color="auto"/>
              <w:right w:val="single" w:sz="4" w:space="0" w:color="auto"/>
            </w:tcBorders>
            <w:shd w:val="clear" w:color="auto" w:fill="auto"/>
            <w:vAlign w:val="bottom"/>
          </w:tcPr>
          <w:p w14:paraId="1490028D" w14:textId="77777777" w:rsidR="0092032B" w:rsidRDefault="0092032B" w:rsidP="0092032B">
            <w:pPr>
              <w:spacing w:after="0" w:line="240" w:lineRule="auto"/>
            </w:pPr>
            <w:r w:rsidRPr="00FB2496">
              <w:t xml:space="preserve">Basic Support/Subscription for </w:t>
            </w:r>
            <w:proofErr w:type="spellStart"/>
            <w:r w:rsidRPr="00FB2496">
              <w:t>VMware</w:t>
            </w:r>
            <w:proofErr w:type="spellEnd"/>
            <w:r w:rsidRPr="00FB2496">
              <w:t xml:space="preserve"> Workstation Pro </w:t>
            </w:r>
            <w:proofErr w:type="spellStart"/>
            <w:r w:rsidRPr="00FB2496">
              <w:t>for</w:t>
            </w:r>
            <w:proofErr w:type="spellEnd"/>
            <w:r w:rsidRPr="00FB2496">
              <w:t xml:space="preserve"> 1 </w:t>
            </w:r>
            <w:proofErr w:type="spellStart"/>
            <w:r w:rsidRPr="00FB2496">
              <w:t>year</w:t>
            </w:r>
            <w:proofErr w:type="spellEnd"/>
          </w:p>
          <w:p w14:paraId="3D7CA055" w14:textId="73BE9F2E" w:rsidR="00704A5B" w:rsidRPr="00E0461D" w:rsidRDefault="00704A5B" w:rsidP="0092032B">
            <w:pPr>
              <w:spacing w:after="0" w:line="240" w:lineRule="auto"/>
            </w:pPr>
            <w:r w:rsidRPr="00704A5B">
              <w:rPr>
                <w:color w:val="FF0000"/>
              </w:rPr>
              <w:t>WS-PRO-G-SSS-C</w:t>
            </w:r>
          </w:p>
        </w:tc>
        <w:tc>
          <w:tcPr>
            <w:tcW w:w="992" w:type="dxa"/>
            <w:tcBorders>
              <w:top w:val="single" w:sz="4" w:space="0" w:color="auto"/>
              <w:left w:val="single" w:sz="4" w:space="0" w:color="auto"/>
              <w:right w:val="single" w:sz="4" w:space="0" w:color="auto"/>
            </w:tcBorders>
            <w:shd w:val="clear" w:color="auto" w:fill="auto"/>
            <w:vAlign w:val="center"/>
          </w:tcPr>
          <w:p w14:paraId="711FAF39" w14:textId="36D65E85" w:rsidR="0092032B" w:rsidRDefault="0092032B" w:rsidP="001651D3">
            <w:pPr>
              <w:spacing w:after="0" w:line="240" w:lineRule="auto"/>
              <w:jc w:val="center"/>
              <w:rPr>
                <w:rFonts w:cs="Calibri"/>
                <w:highlight w:val="yellow"/>
              </w:rPr>
            </w:pPr>
            <w:r>
              <w:rPr>
                <w:rFonts w:cs="Calibri"/>
                <w:highlight w:val="yellow"/>
              </w:rPr>
              <w:t>???</w:t>
            </w:r>
          </w:p>
        </w:tc>
        <w:tc>
          <w:tcPr>
            <w:tcW w:w="709" w:type="dxa"/>
            <w:tcBorders>
              <w:top w:val="single" w:sz="4" w:space="0" w:color="auto"/>
              <w:left w:val="single" w:sz="4" w:space="0" w:color="auto"/>
              <w:right w:val="single" w:sz="4" w:space="0" w:color="auto"/>
            </w:tcBorders>
            <w:shd w:val="clear" w:color="auto" w:fill="auto"/>
            <w:vAlign w:val="center"/>
          </w:tcPr>
          <w:p w14:paraId="67920F72" w14:textId="58F4EA68" w:rsidR="0092032B" w:rsidRDefault="0092032B" w:rsidP="001651D3">
            <w:pPr>
              <w:spacing w:after="0" w:line="240" w:lineRule="auto"/>
              <w:rPr>
                <w:rFonts w:ascii="Calibri" w:hAnsi="Calibri" w:cs="Calibri"/>
                <w:sz w:val="20"/>
                <w:szCs w:val="20"/>
              </w:rPr>
            </w:pPr>
            <w:r>
              <w:rPr>
                <w:rFonts w:ascii="Calibri" w:hAnsi="Calibri" w:cs="Calibri"/>
                <w:sz w:val="20"/>
                <w:szCs w:val="20"/>
              </w:rPr>
              <w:t>2</w:t>
            </w:r>
          </w:p>
        </w:tc>
        <w:tc>
          <w:tcPr>
            <w:tcW w:w="1276" w:type="dxa"/>
            <w:tcBorders>
              <w:top w:val="single" w:sz="4" w:space="0" w:color="auto"/>
              <w:left w:val="single" w:sz="4" w:space="0" w:color="auto"/>
              <w:right w:val="single" w:sz="4" w:space="0" w:color="auto"/>
            </w:tcBorders>
            <w:vAlign w:val="center"/>
          </w:tcPr>
          <w:p w14:paraId="69677E6D" w14:textId="7315783E" w:rsidR="0092032B" w:rsidRDefault="0092032B" w:rsidP="001651D3">
            <w:pPr>
              <w:spacing w:after="0" w:line="240" w:lineRule="auto"/>
              <w:jc w:val="center"/>
              <w:rPr>
                <w:rFonts w:cs="Calibri"/>
                <w:highlight w:val="yellow"/>
              </w:rPr>
            </w:pPr>
            <w:r>
              <w:rPr>
                <w:rFonts w:cs="Calibri"/>
                <w:highlight w:val="yellow"/>
              </w:rPr>
              <w:t>???</w:t>
            </w:r>
          </w:p>
        </w:tc>
        <w:tc>
          <w:tcPr>
            <w:tcW w:w="1417" w:type="dxa"/>
            <w:tcBorders>
              <w:top w:val="single" w:sz="4" w:space="0" w:color="auto"/>
              <w:left w:val="single" w:sz="4" w:space="0" w:color="auto"/>
              <w:right w:val="single" w:sz="4" w:space="0" w:color="auto"/>
            </w:tcBorders>
            <w:vAlign w:val="center"/>
          </w:tcPr>
          <w:p w14:paraId="4269F8A9" w14:textId="4A88F615" w:rsidR="0092032B" w:rsidRDefault="0092032B" w:rsidP="001651D3">
            <w:pPr>
              <w:spacing w:after="0" w:line="240" w:lineRule="auto"/>
              <w:jc w:val="center"/>
              <w:rPr>
                <w:rFonts w:cs="Calibri"/>
                <w:highlight w:val="yellow"/>
              </w:rPr>
            </w:pPr>
            <w:r>
              <w:rPr>
                <w:rFonts w:cs="Calibri"/>
                <w:highlight w:val="yellow"/>
              </w:rPr>
              <w:t>???</w:t>
            </w:r>
          </w:p>
        </w:tc>
        <w:tc>
          <w:tcPr>
            <w:tcW w:w="709" w:type="dxa"/>
            <w:tcBorders>
              <w:top w:val="single" w:sz="4" w:space="0" w:color="auto"/>
              <w:left w:val="single" w:sz="4" w:space="0" w:color="auto"/>
              <w:bottom w:val="single" w:sz="4" w:space="0" w:color="auto"/>
              <w:right w:val="single" w:sz="4" w:space="0" w:color="auto"/>
            </w:tcBorders>
            <w:vAlign w:val="center"/>
          </w:tcPr>
          <w:p w14:paraId="767535CC" w14:textId="3FE29F67" w:rsidR="0092032B" w:rsidRDefault="0092032B" w:rsidP="001651D3">
            <w:pPr>
              <w:spacing w:after="0" w:line="240" w:lineRule="auto"/>
              <w:jc w:val="center"/>
              <w:rPr>
                <w:rFonts w:cs="Calibri"/>
                <w:highlight w:val="yellow"/>
              </w:rPr>
            </w:pPr>
            <w:r>
              <w:rPr>
                <w:rFonts w:cs="Calibri"/>
                <w:highlight w:val="yellow"/>
              </w:rPr>
              <w:t>???</w:t>
            </w:r>
          </w:p>
        </w:tc>
        <w:tc>
          <w:tcPr>
            <w:tcW w:w="992" w:type="dxa"/>
            <w:tcBorders>
              <w:top w:val="single" w:sz="4" w:space="0" w:color="auto"/>
              <w:left w:val="single" w:sz="4" w:space="0" w:color="auto"/>
              <w:right w:val="single" w:sz="4" w:space="0" w:color="auto"/>
            </w:tcBorders>
            <w:vAlign w:val="center"/>
          </w:tcPr>
          <w:p w14:paraId="099DBB1D" w14:textId="4A1C02C8" w:rsidR="0092032B" w:rsidRDefault="0092032B" w:rsidP="001651D3">
            <w:pPr>
              <w:spacing w:after="0" w:line="240" w:lineRule="auto"/>
              <w:jc w:val="center"/>
              <w:rPr>
                <w:rFonts w:cs="Calibri"/>
                <w:highlight w:val="yellow"/>
              </w:rPr>
            </w:pPr>
            <w:r>
              <w:rPr>
                <w:rFonts w:cs="Calibri"/>
                <w:highlight w:val="yellow"/>
              </w:rPr>
              <w:t>???</w:t>
            </w:r>
          </w:p>
        </w:tc>
        <w:tc>
          <w:tcPr>
            <w:tcW w:w="1701" w:type="dxa"/>
            <w:tcBorders>
              <w:top w:val="single" w:sz="4" w:space="0" w:color="auto"/>
              <w:left w:val="single" w:sz="4" w:space="0" w:color="auto"/>
              <w:right w:val="single" w:sz="4" w:space="0" w:color="auto"/>
            </w:tcBorders>
            <w:vAlign w:val="center"/>
          </w:tcPr>
          <w:p w14:paraId="031FFF83" w14:textId="1ABCFDE2" w:rsidR="0092032B" w:rsidRDefault="0092032B" w:rsidP="0092032B">
            <w:pPr>
              <w:spacing w:after="0" w:line="240" w:lineRule="auto"/>
              <w:jc w:val="center"/>
              <w:rPr>
                <w:rFonts w:cs="Calibri"/>
                <w:highlight w:val="yellow"/>
              </w:rPr>
            </w:pPr>
            <w:r>
              <w:rPr>
                <w:rFonts w:cs="Calibri"/>
                <w:highlight w:val="yellow"/>
              </w:rPr>
              <w:t>???</w:t>
            </w:r>
          </w:p>
        </w:tc>
      </w:tr>
      <w:tr w:rsidR="001651D3" w:rsidRPr="00502FBB" w14:paraId="3371E880" w14:textId="77777777" w:rsidTr="00882336">
        <w:trPr>
          <w:trHeight w:val="398"/>
        </w:trPr>
        <w:tc>
          <w:tcPr>
            <w:tcW w:w="5671" w:type="dxa"/>
            <w:gridSpan w:val="4"/>
            <w:tcBorders>
              <w:left w:val="single" w:sz="4" w:space="0" w:color="auto"/>
              <w:right w:val="single" w:sz="12" w:space="0" w:color="auto"/>
            </w:tcBorders>
            <w:vAlign w:val="center"/>
          </w:tcPr>
          <w:p w14:paraId="75546910" w14:textId="77777777" w:rsidR="001651D3" w:rsidRPr="00D82155" w:rsidRDefault="001651D3" w:rsidP="001651D3">
            <w:pPr>
              <w:spacing w:after="0" w:line="240" w:lineRule="auto"/>
              <w:jc w:val="center"/>
              <w:rPr>
                <w:rFonts w:cs="Calibri"/>
                <w:b/>
                <w:highlight w:val="green"/>
              </w:rPr>
            </w:pPr>
            <w:r w:rsidRPr="00A641B3">
              <w:rPr>
                <w:rFonts w:cs="Calibri"/>
                <w:b/>
              </w:rPr>
              <w:t>Celkem</w:t>
            </w:r>
          </w:p>
        </w:tc>
        <w:tc>
          <w:tcPr>
            <w:tcW w:w="1417" w:type="dxa"/>
            <w:tcBorders>
              <w:top w:val="single" w:sz="12" w:space="0" w:color="auto"/>
              <w:left w:val="single" w:sz="12" w:space="0" w:color="auto"/>
              <w:bottom w:val="single" w:sz="12" w:space="0" w:color="auto"/>
              <w:right w:val="single" w:sz="12" w:space="0" w:color="auto"/>
            </w:tcBorders>
            <w:vAlign w:val="center"/>
          </w:tcPr>
          <w:p w14:paraId="424F913C" w14:textId="77777777" w:rsidR="001651D3" w:rsidRPr="00A641B3" w:rsidRDefault="001651D3" w:rsidP="001651D3">
            <w:pPr>
              <w:spacing w:after="0" w:line="240" w:lineRule="auto"/>
              <w:jc w:val="center"/>
              <w:rPr>
                <w:rFonts w:cs="Calibri"/>
                <w:highlight w:val="yellow"/>
              </w:rPr>
            </w:pPr>
            <w:r w:rsidRPr="00A641B3">
              <w:rPr>
                <w:rFonts w:cs="Calibri"/>
                <w:highlight w:val="yellow"/>
              </w:rPr>
              <w:t>???</w:t>
            </w:r>
          </w:p>
        </w:tc>
        <w:tc>
          <w:tcPr>
            <w:tcW w:w="709" w:type="dxa"/>
            <w:tcBorders>
              <w:top w:val="single" w:sz="4" w:space="0" w:color="auto"/>
              <w:left w:val="single" w:sz="12" w:space="0" w:color="auto"/>
              <w:bottom w:val="nil"/>
              <w:right w:val="single" w:sz="12" w:space="0" w:color="auto"/>
            </w:tcBorders>
            <w:vAlign w:val="center"/>
          </w:tcPr>
          <w:p w14:paraId="01837F8B" w14:textId="77777777" w:rsidR="001651D3" w:rsidRPr="00A641B3" w:rsidRDefault="001651D3" w:rsidP="001651D3">
            <w:pPr>
              <w:spacing w:after="0" w:line="240" w:lineRule="auto"/>
              <w:jc w:val="center"/>
              <w:rPr>
                <w:rFonts w:cs="Calibri"/>
                <w:highlight w:val="yellow"/>
              </w:rPr>
            </w:pPr>
          </w:p>
        </w:tc>
        <w:tc>
          <w:tcPr>
            <w:tcW w:w="992" w:type="dxa"/>
            <w:tcBorders>
              <w:top w:val="single" w:sz="12" w:space="0" w:color="auto"/>
              <w:left w:val="single" w:sz="12" w:space="0" w:color="auto"/>
              <w:bottom w:val="single" w:sz="12" w:space="0" w:color="auto"/>
              <w:right w:val="single" w:sz="12" w:space="0" w:color="auto"/>
            </w:tcBorders>
            <w:vAlign w:val="center"/>
          </w:tcPr>
          <w:p w14:paraId="2CC0BBAF" w14:textId="77777777" w:rsidR="001651D3" w:rsidRPr="00A641B3" w:rsidRDefault="001651D3" w:rsidP="001651D3">
            <w:pPr>
              <w:spacing w:after="0" w:line="240" w:lineRule="auto"/>
              <w:jc w:val="center"/>
              <w:rPr>
                <w:rFonts w:cs="Calibri"/>
                <w:highlight w:val="yellow"/>
              </w:rPr>
            </w:pPr>
            <w:r w:rsidRPr="00A641B3">
              <w:rPr>
                <w:rFonts w:cs="Calibri"/>
                <w:highlight w:val="yellow"/>
              </w:rPr>
              <w:t>???</w:t>
            </w:r>
          </w:p>
        </w:tc>
        <w:tc>
          <w:tcPr>
            <w:tcW w:w="1701" w:type="dxa"/>
            <w:tcBorders>
              <w:top w:val="single" w:sz="12" w:space="0" w:color="auto"/>
              <w:left w:val="single" w:sz="12" w:space="0" w:color="auto"/>
              <w:bottom w:val="single" w:sz="12" w:space="0" w:color="auto"/>
              <w:right w:val="single" w:sz="12" w:space="0" w:color="auto"/>
            </w:tcBorders>
            <w:vAlign w:val="center"/>
          </w:tcPr>
          <w:p w14:paraId="78ECE74A" w14:textId="77777777" w:rsidR="001651D3" w:rsidRPr="00A641B3" w:rsidRDefault="001651D3" w:rsidP="001651D3">
            <w:pPr>
              <w:spacing w:after="0" w:line="240" w:lineRule="auto"/>
              <w:jc w:val="center"/>
              <w:rPr>
                <w:rFonts w:cs="Calibri"/>
                <w:highlight w:val="yellow"/>
              </w:rPr>
            </w:pPr>
            <w:r w:rsidRPr="00A641B3">
              <w:rPr>
                <w:rFonts w:cs="Calibri"/>
                <w:highlight w:val="yellow"/>
              </w:rPr>
              <w:t>???</w:t>
            </w:r>
          </w:p>
        </w:tc>
      </w:tr>
      <w:bookmarkEnd w:id="37"/>
    </w:tbl>
    <w:p w14:paraId="33F133DE" w14:textId="77777777" w:rsidR="00DB336E" w:rsidRDefault="00DB336E" w:rsidP="00DB336E">
      <w:pPr>
        <w:spacing w:after="0" w:line="240" w:lineRule="auto"/>
        <w:jc w:val="both"/>
        <w:rPr>
          <w:rFonts w:eastAsia="Times New Roman"/>
          <w:lang w:eastAsia="ar-SA"/>
        </w:rPr>
      </w:pPr>
    </w:p>
    <w:p w14:paraId="475F9C6C" w14:textId="77777777" w:rsidR="00DB336E" w:rsidRPr="007B070D" w:rsidRDefault="00DB336E" w:rsidP="00DB336E">
      <w:pPr>
        <w:rPr>
          <w:b/>
          <w:color w:val="767171" w:themeColor="background2" w:themeShade="80"/>
        </w:rPr>
      </w:pPr>
      <w:r w:rsidRPr="007B070D">
        <w:rPr>
          <w:b/>
          <w:color w:val="767171" w:themeColor="background2" w:themeShade="80"/>
          <w:highlight w:val="yellow"/>
        </w:rPr>
        <w:t>Žlutě vyznačené vyplňuje Prodávající :</w:t>
      </w:r>
    </w:p>
    <w:p w14:paraId="0C3DD27B" w14:textId="61B2D861" w:rsidR="00EA7623" w:rsidRDefault="00EA7623" w:rsidP="00AD5D0B">
      <w:pPr>
        <w:rPr>
          <w:b/>
          <w:color w:val="767171" w:themeColor="background2" w:themeShade="80"/>
        </w:rPr>
      </w:pPr>
    </w:p>
    <w:p w14:paraId="719B2222" w14:textId="77777777" w:rsidR="00186E5E" w:rsidRDefault="00186E5E">
      <w:pPr>
        <w:rPr>
          <w:rFonts w:eastAsiaTheme="majorEastAsia" w:cstheme="majorBidi"/>
          <w:b/>
          <w:bCs/>
          <w:sz w:val="28"/>
          <w:lang w:eastAsia="en-US"/>
        </w:rPr>
      </w:pPr>
      <w:r>
        <w:lastRenderedPageBreak/>
        <w:br w:type="page"/>
      </w:r>
    </w:p>
    <w:p w14:paraId="00389F60" w14:textId="4866A784"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F6619">
        <w:rPr>
          <w:rFonts w:asciiTheme="minorHAnsi" w:hAnsiTheme="minorHAnsi"/>
          <w:color w:val="auto"/>
          <w:szCs w:val="22"/>
        </w:rPr>
        <w:t>4</w:t>
      </w:r>
    </w:p>
    <w:p w14:paraId="45D2464B" w14:textId="34955885"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Požadavky na součinnost </w:t>
      </w:r>
      <w:r w:rsidR="00923C21">
        <w:rPr>
          <w:rFonts w:asciiTheme="minorHAnsi" w:hAnsiTheme="minorHAnsi"/>
          <w:color w:val="auto"/>
          <w:szCs w:val="22"/>
        </w:rPr>
        <w:t>Kupující</w:t>
      </w:r>
      <w:r w:rsidR="00006B21">
        <w:rPr>
          <w:rFonts w:asciiTheme="minorHAnsi" w:hAnsiTheme="minorHAnsi"/>
          <w:color w:val="auto"/>
          <w:szCs w:val="22"/>
        </w:rPr>
        <w:t>ho</w:t>
      </w:r>
    </w:p>
    <w:p w14:paraId="2EDF7E6B" w14:textId="1313D517" w:rsidR="00EA7623" w:rsidRPr="007C5DB2" w:rsidRDefault="00923C21" w:rsidP="00EA7623">
      <w:pPr>
        <w:rPr>
          <w:color w:val="767171" w:themeColor="background2" w:themeShade="80"/>
        </w:rPr>
      </w:pPr>
      <w:r>
        <w:rPr>
          <w:b/>
          <w:color w:val="767171" w:themeColor="background2" w:themeShade="80"/>
          <w:highlight w:val="yellow"/>
        </w:rPr>
        <w:t xml:space="preserve">Prodávající </w:t>
      </w:r>
      <w:r w:rsidR="00EA7623" w:rsidRPr="00EA7623">
        <w:rPr>
          <w:b/>
          <w:color w:val="767171" w:themeColor="background2" w:themeShade="80"/>
          <w:highlight w:val="yellow"/>
        </w:rPr>
        <w:t xml:space="preserve">zde uvede své požadavky na součinnost </w:t>
      </w:r>
      <w:r>
        <w:rPr>
          <w:b/>
          <w:color w:val="767171" w:themeColor="background2" w:themeShade="80"/>
          <w:highlight w:val="yellow"/>
        </w:rPr>
        <w:t>Kupující</w:t>
      </w:r>
      <w:r w:rsidR="00006B21">
        <w:rPr>
          <w:b/>
          <w:color w:val="767171" w:themeColor="background2" w:themeShade="80"/>
          <w:highlight w:val="yellow"/>
        </w:rPr>
        <w:t>ho</w:t>
      </w:r>
      <w:r w:rsidR="00EA7623" w:rsidRPr="00EA7623">
        <w:rPr>
          <w:b/>
          <w:color w:val="767171" w:themeColor="background2" w:themeShade="80"/>
          <w:highlight w:val="yellow"/>
        </w:rPr>
        <w:t xml:space="preserve"> nutné pro řádné a včasné </w:t>
      </w:r>
      <w:r w:rsidR="00006B21">
        <w:rPr>
          <w:b/>
          <w:color w:val="767171" w:themeColor="background2" w:themeShade="80"/>
          <w:highlight w:val="yellow"/>
        </w:rPr>
        <w:t>předání předmětu koupě.</w:t>
      </w:r>
      <w:r w:rsidR="00EA7623">
        <w:rPr>
          <w:b/>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15D88192"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990C31">
        <w:rPr>
          <w:rFonts w:asciiTheme="minorHAnsi" w:hAnsiTheme="minorHAnsi"/>
          <w:color w:val="auto"/>
          <w:szCs w:val="22"/>
        </w:rPr>
        <w:t>5</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6146EB13" w:rsidR="002B4DF5" w:rsidRPr="00F90E81" w:rsidRDefault="002B4DF5" w:rsidP="00F90E81">
      <w:pPr>
        <w:spacing w:line="240" w:lineRule="auto"/>
        <w:rPr>
          <w:b/>
        </w:rPr>
      </w:pPr>
      <w:r w:rsidRPr="00F90E81">
        <w:rPr>
          <w:b/>
        </w:rPr>
        <w:t>Osoby odpovědné za plnění závazků</w:t>
      </w:r>
      <w:r w:rsidR="00F90E81">
        <w:rPr>
          <w:b/>
        </w:rPr>
        <w:t xml:space="preserve"> dle této smlouvy</w:t>
      </w:r>
      <w:r w:rsidR="00D42A78" w:rsidRPr="00F90E81">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5FF70D92" w:rsidR="002B4DF5" w:rsidRDefault="00D85EED" w:rsidP="002B4DF5">
      <w:pPr>
        <w:spacing w:after="0"/>
        <w:rPr>
          <w:rFonts w:cs="Arial"/>
          <w:b/>
          <w:bCs/>
        </w:rPr>
      </w:pPr>
      <w:r>
        <w:rPr>
          <w:rFonts w:cs="Arial"/>
          <w:b/>
          <w:bCs/>
        </w:rPr>
        <w:t>Prodávající</w:t>
      </w:r>
      <w:r w:rsidR="002B4DF5">
        <w:rPr>
          <w:rFonts w:cs="Arial"/>
          <w:b/>
          <w:bCs/>
        </w:rPr>
        <w:t>:</w:t>
      </w:r>
    </w:p>
    <w:p w14:paraId="1A316F5D" w14:textId="77777777" w:rsidR="002B4DF5" w:rsidRPr="00F90E81" w:rsidRDefault="002B4DF5" w:rsidP="002B4DF5">
      <w:pPr>
        <w:spacing w:after="0" w:line="240" w:lineRule="auto"/>
        <w:rPr>
          <w:rFonts w:cs="Arial"/>
          <w:bCs/>
          <w:highlight w:val="yellow"/>
        </w:rPr>
      </w:pPr>
      <w:r w:rsidRPr="002B4DF5">
        <w:rPr>
          <w:rFonts w:cs="Arial"/>
          <w:bCs/>
        </w:rPr>
        <w:tab/>
      </w: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758A0F0F" w14:textId="77777777" w:rsidR="002B4DF5" w:rsidRPr="00F90E81" w:rsidRDefault="002B4DF5" w:rsidP="002B4DF5">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4C70AF34" w14:textId="77777777" w:rsidR="002B4DF5" w:rsidRPr="00F90E81" w:rsidRDefault="002B4DF5" w:rsidP="002B4DF5">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19FE485E" w14:textId="77777777" w:rsidR="002B4DF5" w:rsidRPr="00F90E81" w:rsidRDefault="002B4DF5" w:rsidP="002B4DF5">
      <w:pPr>
        <w:spacing w:after="0" w:line="240" w:lineRule="auto"/>
        <w:rPr>
          <w:rStyle w:val="Hypertextovodkaz"/>
          <w:highlight w:val="yellow"/>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r w:rsidRPr="00F90E81">
        <w:rPr>
          <w:rStyle w:val="Hypertextovodkaz"/>
          <w:highlight w:val="yellow"/>
        </w:rPr>
        <w:t>…….@.........cz</w:t>
      </w:r>
    </w:p>
    <w:p w14:paraId="4B2AF5E5" w14:textId="77777777" w:rsidR="002C5802" w:rsidRPr="00F90E81" w:rsidRDefault="002C5802" w:rsidP="002C5802">
      <w:pPr>
        <w:spacing w:after="0" w:line="240" w:lineRule="auto"/>
        <w:rPr>
          <w:rFonts w:cs="Arial"/>
          <w:bCs/>
          <w:highlight w:val="yellow"/>
        </w:rPr>
      </w:pPr>
      <w:r w:rsidRPr="00F90E81">
        <w:rPr>
          <w:rFonts w:cs="Arial"/>
          <w:bCs/>
          <w:highlight w:val="yellow"/>
        </w:rPr>
        <w:tab/>
      </w:r>
    </w:p>
    <w:p w14:paraId="4A28316D" w14:textId="77777777" w:rsidR="002C5802" w:rsidRPr="00F90E81" w:rsidRDefault="002C5802" w:rsidP="002C5802">
      <w:pPr>
        <w:spacing w:after="0" w:line="240" w:lineRule="auto"/>
        <w:ind w:firstLine="708"/>
        <w:rPr>
          <w:rFonts w:cs="Arial"/>
          <w:bCs/>
          <w:highlight w:val="yellow"/>
        </w:rPr>
      </w:pPr>
      <w:r w:rsidRPr="00F90E81">
        <w:rPr>
          <w:rFonts w:cs="Arial"/>
          <w:bCs/>
          <w:highlight w:val="yellow"/>
        </w:rPr>
        <w:t>Jméno:</w:t>
      </w:r>
      <w:r w:rsidRPr="00F90E81">
        <w:rPr>
          <w:rFonts w:cs="Arial"/>
          <w:bCs/>
          <w:highlight w:val="yellow"/>
        </w:rPr>
        <w:tab/>
      </w:r>
      <w:r w:rsidRPr="00F90E81">
        <w:rPr>
          <w:rFonts w:cs="Arial"/>
          <w:bCs/>
          <w:highlight w:val="yellow"/>
        </w:rPr>
        <w:tab/>
      </w:r>
      <w:r w:rsidRPr="00F90E81">
        <w:rPr>
          <w:rFonts w:cs="Arial"/>
          <w:bCs/>
          <w:highlight w:val="yellow"/>
        </w:rPr>
        <w:tab/>
        <w:t>……….</w:t>
      </w:r>
    </w:p>
    <w:p w14:paraId="02FCF745" w14:textId="77777777" w:rsidR="002C5802" w:rsidRPr="00F90E81" w:rsidRDefault="002C5802" w:rsidP="002C5802">
      <w:pPr>
        <w:spacing w:after="0" w:line="240" w:lineRule="auto"/>
        <w:rPr>
          <w:rFonts w:cs="Arial"/>
          <w:bCs/>
          <w:highlight w:val="yellow"/>
        </w:rPr>
      </w:pPr>
      <w:r w:rsidRPr="00F90E81">
        <w:rPr>
          <w:rFonts w:cs="Arial"/>
          <w:bCs/>
          <w:highlight w:val="yellow"/>
        </w:rPr>
        <w:tab/>
        <w:t>Pracovní zařazení:</w:t>
      </w:r>
      <w:r w:rsidRPr="00F90E81">
        <w:rPr>
          <w:rFonts w:cs="Arial"/>
          <w:bCs/>
          <w:highlight w:val="yellow"/>
        </w:rPr>
        <w:tab/>
        <w:t>……….</w:t>
      </w:r>
    </w:p>
    <w:p w14:paraId="3DA6CF49" w14:textId="77777777" w:rsidR="002C5802" w:rsidRPr="00F90E81" w:rsidRDefault="002C5802" w:rsidP="002C5802">
      <w:pPr>
        <w:spacing w:after="0" w:line="240" w:lineRule="auto"/>
        <w:rPr>
          <w:rFonts w:cs="Arial"/>
          <w:bCs/>
          <w:highlight w:val="yellow"/>
        </w:rPr>
      </w:pPr>
      <w:r w:rsidRPr="00F90E81">
        <w:rPr>
          <w:rFonts w:cs="Arial"/>
          <w:bCs/>
          <w:highlight w:val="yellow"/>
        </w:rPr>
        <w:tab/>
        <w:t>tel.:</w:t>
      </w:r>
      <w:r w:rsidRPr="00F90E81">
        <w:rPr>
          <w:rFonts w:cs="Arial"/>
          <w:bCs/>
          <w:highlight w:val="yellow"/>
        </w:rPr>
        <w:tab/>
      </w:r>
      <w:r w:rsidRPr="00F90E81">
        <w:rPr>
          <w:rFonts w:cs="Arial"/>
          <w:bCs/>
          <w:highlight w:val="yellow"/>
        </w:rPr>
        <w:tab/>
      </w:r>
      <w:r w:rsidRPr="00F90E81">
        <w:rPr>
          <w:rFonts w:cs="Arial"/>
          <w:bCs/>
          <w:highlight w:val="yellow"/>
        </w:rPr>
        <w:tab/>
        <w:t>+420 … … …</w:t>
      </w:r>
    </w:p>
    <w:p w14:paraId="436AE65C" w14:textId="77777777" w:rsidR="002C5802" w:rsidRPr="00ED0604" w:rsidRDefault="002C5802" w:rsidP="002C5802">
      <w:pPr>
        <w:spacing w:after="0" w:line="240" w:lineRule="auto"/>
        <w:rPr>
          <w:rStyle w:val="Hypertextovodkaz"/>
        </w:rPr>
      </w:pPr>
      <w:r w:rsidRPr="00F90E81">
        <w:rPr>
          <w:rFonts w:cs="Arial"/>
          <w:bCs/>
          <w:highlight w:val="yellow"/>
        </w:rPr>
        <w:tab/>
        <w:t>email:</w:t>
      </w:r>
      <w:r w:rsidRPr="00F90E81">
        <w:rPr>
          <w:rFonts w:cs="Arial"/>
          <w:bCs/>
          <w:highlight w:val="yellow"/>
        </w:rPr>
        <w:tab/>
      </w:r>
      <w:r w:rsidRPr="00F90E81">
        <w:rPr>
          <w:rFonts w:cs="Arial"/>
          <w:bCs/>
          <w:highlight w:val="yellow"/>
        </w:rPr>
        <w:tab/>
      </w:r>
      <w:r w:rsidRPr="00F90E81">
        <w:rPr>
          <w:rFonts w:cs="Arial"/>
          <w:bCs/>
          <w:highlight w:val="yellow"/>
        </w:rPr>
        <w:tab/>
      </w:r>
      <w:r w:rsidRPr="00F90E81">
        <w:rPr>
          <w:rStyle w:val="Hypertextovodkaz"/>
          <w:highlight w:val="yellow"/>
        </w:rPr>
        <w:t>…….@.........cz</w:t>
      </w:r>
    </w:p>
    <w:p w14:paraId="771422CC" w14:textId="336C90DD" w:rsidR="002C5802" w:rsidRDefault="002C5802" w:rsidP="002B4DF5">
      <w:pPr>
        <w:spacing w:after="0"/>
        <w:rPr>
          <w:rFonts w:cs="Arial"/>
          <w:b/>
          <w:bCs/>
        </w:rPr>
      </w:pPr>
    </w:p>
    <w:p w14:paraId="66FE42A7" w14:textId="434FEEBD" w:rsidR="001B3521" w:rsidRDefault="001B3521" w:rsidP="002B4DF5">
      <w:pPr>
        <w:spacing w:after="0"/>
        <w:rPr>
          <w:rFonts w:cs="Arial"/>
          <w:b/>
          <w:bCs/>
        </w:rPr>
      </w:pPr>
    </w:p>
    <w:p w14:paraId="6C869BFA" w14:textId="77777777" w:rsidR="001B3521" w:rsidRDefault="001B3521" w:rsidP="002B4DF5">
      <w:pPr>
        <w:spacing w:after="0"/>
        <w:rPr>
          <w:rFonts w:cs="Arial"/>
          <w:b/>
          <w:bCs/>
        </w:rPr>
      </w:pPr>
    </w:p>
    <w:p w14:paraId="5A87E1F8" w14:textId="5C619782" w:rsidR="002B4DF5" w:rsidRDefault="00923C21" w:rsidP="002B4DF5">
      <w:pPr>
        <w:spacing w:after="0"/>
        <w:rPr>
          <w:rFonts w:cs="Arial"/>
          <w:b/>
          <w:bCs/>
        </w:rPr>
      </w:pPr>
      <w:r>
        <w:rPr>
          <w:rFonts w:cs="Arial"/>
          <w:b/>
          <w:bCs/>
        </w:rPr>
        <w:t>Kupující</w:t>
      </w:r>
      <w:r w:rsidR="002B4DF5">
        <w:rPr>
          <w:rFonts w:cs="Arial"/>
          <w:b/>
          <w:bCs/>
        </w:rPr>
        <w:t>:</w:t>
      </w:r>
    </w:p>
    <w:p w14:paraId="6B88012A" w14:textId="3A29DE38" w:rsidR="001B3521" w:rsidRPr="00366DE5" w:rsidRDefault="001B3521" w:rsidP="001B3521">
      <w:pPr>
        <w:spacing w:after="0" w:line="240" w:lineRule="auto"/>
        <w:ind w:firstLine="708"/>
        <w:rPr>
          <w:rFonts w:cs="Arial"/>
          <w:b/>
          <w:color w:val="FF0000"/>
        </w:rPr>
      </w:pPr>
      <w:r w:rsidRPr="00366DE5">
        <w:rPr>
          <w:rFonts w:cs="Arial"/>
          <w:b/>
        </w:rPr>
        <w:t>Jméno:</w:t>
      </w:r>
      <w:r w:rsidRPr="00366DE5">
        <w:rPr>
          <w:rFonts w:cs="Arial"/>
          <w:b/>
        </w:rPr>
        <w:tab/>
      </w:r>
      <w:r w:rsidRPr="00366DE5">
        <w:rPr>
          <w:rFonts w:cs="Arial"/>
          <w:b/>
        </w:rPr>
        <w:tab/>
      </w:r>
      <w:r w:rsidRPr="00366DE5">
        <w:rPr>
          <w:rFonts w:cs="Arial"/>
          <w:b/>
        </w:rPr>
        <w:tab/>
      </w:r>
      <w:r w:rsidR="00366DE5" w:rsidRPr="00366DE5">
        <w:rPr>
          <w:rFonts w:cs="Arial"/>
          <w:bCs/>
        </w:rPr>
        <w:t>Martin Maršík</w:t>
      </w:r>
      <w:r w:rsidRPr="00366DE5">
        <w:rPr>
          <w:rFonts w:cs="Arial"/>
          <w:b/>
          <w:color w:val="FF0000"/>
        </w:rPr>
        <w:tab/>
      </w:r>
    </w:p>
    <w:p w14:paraId="5BA190B5" w14:textId="6E56F68C" w:rsidR="001B3521" w:rsidRPr="0056343A" w:rsidRDefault="001B3521" w:rsidP="001B3521">
      <w:pPr>
        <w:spacing w:after="0" w:line="240" w:lineRule="auto"/>
        <w:rPr>
          <w:rFonts w:cs="Arial"/>
          <w:bCs/>
        </w:rPr>
      </w:pPr>
      <w:r w:rsidRPr="0056343A">
        <w:rPr>
          <w:rFonts w:cs="Arial"/>
          <w:bCs/>
        </w:rPr>
        <w:tab/>
        <w:t>Pracovní zařazení:</w:t>
      </w:r>
      <w:r w:rsidRPr="0056343A">
        <w:rPr>
          <w:rFonts w:cs="Arial"/>
          <w:bCs/>
        </w:rPr>
        <w:tab/>
      </w:r>
      <w:r w:rsidR="0056343A" w:rsidRPr="0056343A">
        <w:rPr>
          <w:rFonts w:cs="Arial"/>
          <w:bCs/>
        </w:rPr>
        <w:t>Vedoucí odboru IT infrastruktury</w:t>
      </w:r>
    </w:p>
    <w:p w14:paraId="603951AF" w14:textId="18C78938" w:rsidR="001B3521" w:rsidRPr="0056343A" w:rsidRDefault="001B3521" w:rsidP="001B3521">
      <w:pPr>
        <w:spacing w:after="0" w:line="240" w:lineRule="auto"/>
        <w:rPr>
          <w:rFonts w:cs="Arial"/>
          <w:bCs/>
        </w:rPr>
      </w:pPr>
      <w:r w:rsidRPr="0056343A">
        <w:rPr>
          <w:rFonts w:cs="Arial"/>
          <w:bCs/>
        </w:rPr>
        <w:tab/>
        <w:t>tel.:</w:t>
      </w:r>
      <w:r w:rsidRPr="0056343A">
        <w:rPr>
          <w:rFonts w:cs="Arial"/>
          <w:bCs/>
        </w:rPr>
        <w:tab/>
      </w:r>
      <w:r w:rsidRPr="0056343A">
        <w:rPr>
          <w:rFonts w:cs="Arial"/>
          <w:bCs/>
        </w:rPr>
        <w:tab/>
      </w:r>
      <w:r w:rsidRPr="0056343A">
        <w:rPr>
          <w:rFonts w:cs="Arial"/>
          <w:bCs/>
        </w:rPr>
        <w:tab/>
      </w:r>
      <w:r w:rsidR="0056343A" w:rsidRPr="0056343A">
        <w:rPr>
          <w:rFonts w:cs="Arial"/>
          <w:bCs/>
        </w:rPr>
        <w:t>607 258 547</w:t>
      </w:r>
    </w:p>
    <w:p w14:paraId="11FF8FED" w14:textId="18E04217" w:rsidR="001B3521" w:rsidRPr="0056343A" w:rsidRDefault="001B3521" w:rsidP="001B3521">
      <w:pPr>
        <w:spacing w:after="0" w:line="240" w:lineRule="auto"/>
        <w:rPr>
          <w:rStyle w:val="Hypertextovodkaz"/>
        </w:rPr>
      </w:pPr>
      <w:r w:rsidRPr="0056343A">
        <w:rPr>
          <w:rFonts w:cs="Arial"/>
          <w:bCs/>
        </w:rPr>
        <w:tab/>
        <w:t>email:</w:t>
      </w:r>
      <w:r w:rsidRPr="0056343A">
        <w:rPr>
          <w:rFonts w:cs="Arial"/>
          <w:bCs/>
        </w:rPr>
        <w:tab/>
      </w:r>
      <w:r w:rsidRPr="0056343A">
        <w:rPr>
          <w:rFonts w:cs="Arial"/>
          <w:bCs/>
        </w:rPr>
        <w:tab/>
      </w:r>
      <w:r w:rsidRPr="0056343A">
        <w:rPr>
          <w:rFonts w:cs="Arial"/>
          <w:bCs/>
        </w:rPr>
        <w:tab/>
      </w:r>
      <w:r w:rsidR="0056343A" w:rsidRPr="0056343A">
        <w:rPr>
          <w:rFonts w:cs="Arial"/>
          <w:bCs/>
        </w:rPr>
        <w:t>martin.marsik@nempk.cz</w:t>
      </w:r>
    </w:p>
    <w:p w14:paraId="1441396A" w14:textId="77777777" w:rsidR="001B3521" w:rsidRPr="00E4690C" w:rsidRDefault="001B3521" w:rsidP="001B3521">
      <w:pPr>
        <w:spacing w:after="0" w:line="240" w:lineRule="auto"/>
        <w:ind w:firstLine="708"/>
        <w:rPr>
          <w:rFonts w:cs="Arial"/>
          <w:bCs/>
          <w:highlight w:val="cyan"/>
        </w:rPr>
      </w:pPr>
    </w:p>
    <w:p w14:paraId="25444178" w14:textId="4996071F" w:rsidR="001B3521" w:rsidRPr="00366DE5" w:rsidRDefault="001B3521" w:rsidP="001B3521">
      <w:pPr>
        <w:spacing w:after="0" w:line="240" w:lineRule="auto"/>
        <w:ind w:firstLine="708"/>
        <w:rPr>
          <w:rFonts w:cs="Arial"/>
          <w:b/>
        </w:rPr>
      </w:pPr>
      <w:r w:rsidRPr="00366DE5">
        <w:rPr>
          <w:rFonts w:cs="Arial"/>
          <w:b/>
        </w:rPr>
        <w:t>Jméno:</w:t>
      </w:r>
      <w:r w:rsidRPr="00366DE5">
        <w:rPr>
          <w:rFonts w:cs="Arial"/>
          <w:b/>
        </w:rPr>
        <w:tab/>
      </w:r>
      <w:r w:rsidRPr="00366DE5">
        <w:rPr>
          <w:rFonts w:cs="Arial"/>
          <w:b/>
        </w:rPr>
        <w:tab/>
      </w:r>
      <w:r w:rsidRPr="00366DE5">
        <w:rPr>
          <w:rFonts w:cs="Arial"/>
          <w:b/>
        </w:rPr>
        <w:tab/>
      </w:r>
      <w:r w:rsidR="00366DE5" w:rsidRPr="00366DE5">
        <w:rPr>
          <w:rFonts w:cs="Arial"/>
          <w:bCs/>
        </w:rPr>
        <w:t>Roman Polanský</w:t>
      </w:r>
    </w:p>
    <w:p w14:paraId="469067A5" w14:textId="26FF99E6" w:rsidR="001B3521" w:rsidRPr="00904F90" w:rsidRDefault="001B3521" w:rsidP="001B3521">
      <w:pPr>
        <w:spacing w:after="0" w:line="240" w:lineRule="auto"/>
        <w:rPr>
          <w:rFonts w:cs="Arial"/>
          <w:bCs/>
        </w:rPr>
      </w:pPr>
      <w:r w:rsidRPr="00904F90">
        <w:rPr>
          <w:rFonts w:cs="Arial"/>
          <w:bCs/>
        </w:rPr>
        <w:tab/>
        <w:t>Pracovní zařazení:</w:t>
      </w:r>
      <w:r w:rsidRPr="00904F90">
        <w:rPr>
          <w:rFonts w:cs="Arial"/>
          <w:bCs/>
        </w:rPr>
        <w:tab/>
      </w:r>
      <w:r w:rsidR="006272B4" w:rsidRPr="006272B4">
        <w:rPr>
          <w:rFonts w:cs="Arial"/>
          <w:bCs/>
        </w:rPr>
        <w:t>Správce datových center NEMPK</w:t>
      </w:r>
    </w:p>
    <w:p w14:paraId="2CE4F09F" w14:textId="29A005A6" w:rsidR="001B3521" w:rsidRPr="00904F90" w:rsidRDefault="001B3521" w:rsidP="001B3521">
      <w:pPr>
        <w:spacing w:after="0" w:line="240" w:lineRule="auto"/>
        <w:rPr>
          <w:rFonts w:cs="Arial"/>
          <w:bCs/>
        </w:rPr>
      </w:pPr>
      <w:r w:rsidRPr="00904F90">
        <w:rPr>
          <w:rFonts w:cs="Arial"/>
          <w:bCs/>
        </w:rPr>
        <w:tab/>
        <w:t>tel.:</w:t>
      </w:r>
      <w:r w:rsidRPr="00904F90">
        <w:rPr>
          <w:rFonts w:cs="Arial"/>
          <w:bCs/>
        </w:rPr>
        <w:tab/>
      </w:r>
      <w:r w:rsidRPr="00904F90">
        <w:rPr>
          <w:rFonts w:cs="Arial"/>
          <w:bCs/>
        </w:rPr>
        <w:tab/>
      </w:r>
      <w:r w:rsidRPr="00904F90">
        <w:rPr>
          <w:rFonts w:cs="Arial"/>
          <w:bCs/>
        </w:rPr>
        <w:tab/>
      </w:r>
      <w:r w:rsidR="0012019F" w:rsidRPr="0012019F">
        <w:rPr>
          <w:rFonts w:cs="Arial"/>
          <w:bCs/>
        </w:rPr>
        <w:t>725 571 356</w:t>
      </w:r>
    </w:p>
    <w:p w14:paraId="65EFC8C5" w14:textId="101F4D8E" w:rsidR="001B3521" w:rsidRPr="004172B4" w:rsidRDefault="001B3521" w:rsidP="001B3521">
      <w:pPr>
        <w:spacing w:after="0" w:line="240" w:lineRule="auto"/>
        <w:rPr>
          <w:rStyle w:val="Hypertextovodkaz"/>
        </w:rPr>
      </w:pPr>
      <w:r w:rsidRPr="00904F90">
        <w:rPr>
          <w:rFonts w:cs="Arial"/>
          <w:bCs/>
        </w:rPr>
        <w:tab/>
        <w:t>email:</w:t>
      </w:r>
      <w:r w:rsidRPr="00904F90">
        <w:rPr>
          <w:rFonts w:cs="Arial"/>
          <w:bCs/>
        </w:rPr>
        <w:tab/>
      </w:r>
      <w:r w:rsidRPr="00904F90">
        <w:rPr>
          <w:rFonts w:cs="Arial"/>
          <w:bCs/>
        </w:rPr>
        <w:tab/>
      </w:r>
      <w:r w:rsidRPr="00904F90">
        <w:rPr>
          <w:rFonts w:cs="Arial"/>
          <w:bCs/>
        </w:rPr>
        <w:tab/>
      </w:r>
      <w:r w:rsidR="00AE026E" w:rsidRPr="00AE026E">
        <w:rPr>
          <w:rFonts w:cs="Arial"/>
          <w:bCs/>
        </w:rPr>
        <w:t>roman.polansky@nempk.cz</w:t>
      </w:r>
    </w:p>
    <w:p w14:paraId="7C490D5E" w14:textId="77777777" w:rsidR="00FF2588" w:rsidRPr="00ED0604" w:rsidRDefault="00FF2588" w:rsidP="00F90E81">
      <w:pPr>
        <w:spacing w:after="0" w:line="240" w:lineRule="auto"/>
        <w:rPr>
          <w:rStyle w:val="Hypertextovodkaz"/>
        </w:rPr>
      </w:pPr>
    </w:p>
    <w:p w14:paraId="62D98E2F" w14:textId="77777777" w:rsidR="008645AE" w:rsidRDefault="008645AE" w:rsidP="008645AE">
      <w:pPr>
        <w:spacing w:after="0" w:line="240" w:lineRule="auto"/>
        <w:ind w:firstLine="708"/>
        <w:rPr>
          <w:rFonts w:cs="Arial"/>
          <w:bCs/>
        </w:rPr>
      </w:pPr>
    </w:p>
    <w:p w14:paraId="77B31D2E" w14:textId="77777777" w:rsidR="002B4DF5" w:rsidRPr="002B4DF5" w:rsidRDefault="002B4DF5" w:rsidP="002B4DF5">
      <w:pPr>
        <w:spacing w:line="240" w:lineRule="auto"/>
        <w:ind w:left="360"/>
        <w:rPr>
          <w:b/>
        </w:rPr>
      </w:pPr>
    </w:p>
    <w:p w14:paraId="22EF0F6E" w14:textId="77777777" w:rsidR="00EA7623" w:rsidRDefault="00EA7623">
      <w:pPr>
        <w:rPr>
          <w:rFonts w:eastAsiaTheme="majorEastAsia" w:cstheme="majorBidi"/>
          <w:b/>
          <w:bCs/>
          <w:sz w:val="28"/>
          <w:lang w:eastAsia="en-US"/>
        </w:rPr>
      </w:pPr>
      <w:r>
        <w:br w:type="page"/>
      </w:r>
    </w:p>
    <w:p w14:paraId="17311352" w14:textId="6430E05C" w:rsidR="00F90E81" w:rsidRDefault="00F90E81" w:rsidP="00F90E81">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C83705">
        <w:rPr>
          <w:rFonts w:asciiTheme="minorHAnsi" w:hAnsiTheme="minorHAnsi"/>
          <w:color w:val="auto"/>
          <w:szCs w:val="22"/>
        </w:rPr>
        <w:t>6</w:t>
      </w:r>
      <w:r>
        <w:rPr>
          <w:rFonts w:asciiTheme="minorHAnsi" w:hAnsiTheme="minorHAnsi"/>
          <w:color w:val="auto"/>
          <w:szCs w:val="22"/>
        </w:rPr>
        <w:t xml:space="preserve"> - </w:t>
      </w:r>
      <w:r w:rsidRPr="00047CA1">
        <w:rPr>
          <w:rFonts w:asciiTheme="minorHAnsi" w:hAnsiTheme="minorHAnsi"/>
          <w:color w:val="auto"/>
          <w:szCs w:val="22"/>
        </w:rPr>
        <w:t>Bezpečnostní požadavky</w:t>
      </w:r>
    </w:p>
    <w:p w14:paraId="50BEDEF2" w14:textId="77777777" w:rsidR="00F90E81" w:rsidRPr="00E716D6" w:rsidRDefault="00F90E81" w:rsidP="00F90E81">
      <w:pPr>
        <w:spacing w:after="0" w:line="240" w:lineRule="auto"/>
        <w:jc w:val="both"/>
      </w:pPr>
      <w:r>
        <w:rPr>
          <w:b/>
        </w:rPr>
        <w:t>Předmětné</w:t>
      </w:r>
      <w:r w:rsidRPr="00E716D6">
        <w:rPr>
          <w:b/>
        </w:rPr>
        <w:t xml:space="preserve"> bezpečnostní požadavky vyplývají ze zákona č. 181/2014 Sb., o kybernetické bezpečnosti a o změně souvisejících zákonů (zákon o kybernetické bezpečnosti), ve znění pozdějších předpisů (dále jen „ZoKB“),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E716D6">
        <w:t>.</w:t>
      </w:r>
    </w:p>
    <w:p w14:paraId="457BBF8F" w14:textId="77777777" w:rsidR="00F90E81" w:rsidRPr="00E716D6" w:rsidRDefault="00F90E81" w:rsidP="00F90E81">
      <w:pPr>
        <w:pStyle w:val="ZD2nadpis"/>
        <w:ind w:firstLine="0"/>
      </w:pPr>
      <w:bookmarkStart w:id="47" w:name="_Toc532824897"/>
    </w:p>
    <w:p w14:paraId="37709C07" w14:textId="1595ABD2" w:rsidR="00F90E81" w:rsidRPr="00725872" w:rsidRDefault="00F90E81" w:rsidP="00862216">
      <w:pPr>
        <w:pStyle w:val="ZD2nadpis"/>
        <w:numPr>
          <w:ilvl w:val="0"/>
          <w:numId w:val="35"/>
        </w:numPr>
        <w:ind w:left="426"/>
      </w:pPr>
      <w:r w:rsidRPr="00725872">
        <w:t>Účel</w:t>
      </w:r>
      <w:bookmarkEnd w:id="47"/>
    </w:p>
    <w:p w14:paraId="761E9287" w14:textId="77777777" w:rsidR="00F90E81" w:rsidRDefault="00F90E81" w:rsidP="00F90E81">
      <w:pPr>
        <w:spacing w:after="0" w:line="240" w:lineRule="auto"/>
        <w:jc w:val="both"/>
      </w:pPr>
      <w:r>
        <w:t xml:space="preserve">Tato příloha Smlouvy stanoví způsoby a úrovně realizace bezpečnostních opatření pro Zhotovitele </w:t>
      </w:r>
    </w:p>
    <w:p w14:paraId="0DE84B05" w14:textId="77777777" w:rsidR="00F90E81" w:rsidRDefault="00F90E81" w:rsidP="00F90E81">
      <w:pPr>
        <w:spacing w:after="0" w:line="240" w:lineRule="auto"/>
        <w:jc w:val="both"/>
      </w:pPr>
      <w:r>
        <w:t>a určuje vzájemný vztah odpovědnosti za zavedení a kontrolu bezpečnostních opatření mezi Objednatelem a Zhotovitelem. Požadavky na Zhotovitele jsou definovány dle platné právní úpravy, především pak dle ZoKB, VKB.</w:t>
      </w:r>
    </w:p>
    <w:p w14:paraId="2392A99A" w14:textId="77777777" w:rsidR="00F90E81" w:rsidRDefault="00F90E81" w:rsidP="00F90E81">
      <w:pPr>
        <w:spacing w:after="0" w:line="240" w:lineRule="auto"/>
        <w:jc w:val="both"/>
      </w:pPr>
      <w:r>
        <w:t xml:space="preserve">Další požadavky na Objednatele a Zhotovitele související s ochranou osobních údajů vyplývají </w:t>
      </w:r>
    </w:p>
    <w:p w14:paraId="4C8147EB" w14:textId="77777777" w:rsidR="00F90E81" w:rsidRPr="00E716D6" w:rsidRDefault="00F90E81" w:rsidP="00F90E81">
      <w:pPr>
        <w:spacing w:after="0" w:line="240" w:lineRule="auto"/>
        <w:jc w:val="both"/>
      </w:pPr>
      <w: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r w:rsidRPr="00E716D6">
        <w:t xml:space="preserve"> </w:t>
      </w:r>
    </w:p>
    <w:p w14:paraId="16B0ED72" w14:textId="77777777" w:rsidR="00F90E81" w:rsidRPr="00E716D6" w:rsidRDefault="00F90E81" w:rsidP="00F90E81">
      <w:pPr>
        <w:pStyle w:val="ZD2nadpis"/>
        <w:ind w:firstLine="0"/>
      </w:pPr>
      <w:bookmarkStart w:id="48" w:name="_Toc532824898"/>
    </w:p>
    <w:bookmarkEnd w:id="48"/>
    <w:p w14:paraId="1C91F78C" w14:textId="77777777" w:rsidR="00F90E81" w:rsidRPr="00AF75BA" w:rsidRDefault="00F90E81" w:rsidP="00862216">
      <w:pPr>
        <w:pStyle w:val="ZD2nadpis"/>
        <w:numPr>
          <w:ilvl w:val="0"/>
          <w:numId w:val="35"/>
        </w:numPr>
        <w:ind w:left="426"/>
      </w:pPr>
      <w:r w:rsidRPr="00AF75BA">
        <w:t>bezpečnost informací</w:t>
      </w:r>
    </w:p>
    <w:p w14:paraId="26D27420" w14:textId="77777777" w:rsidR="00F90E81" w:rsidRPr="005572B7" w:rsidRDefault="00F90E81" w:rsidP="00F90E81">
      <w:pPr>
        <w:spacing w:after="0" w:line="240" w:lineRule="auto"/>
        <w:jc w:val="both"/>
      </w:pPr>
      <w:r w:rsidRPr="005572B7">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5572B7">
        <w:br/>
        <w:t xml:space="preserve">a o bezpečnostní způsobilosti, ve znění pozdějších předpisů. </w:t>
      </w:r>
    </w:p>
    <w:p w14:paraId="72BDC74A" w14:textId="77777777" w:rsidR="00F90E81" w:rsidRPr="005572B7" w:rsidRDefault="00F90E81" w:rsidP="00F90E81">
      <w:pPr>
        <w:spacing w:after="0" w:line="240" w:lineRule="auto"/>
        <w:jc w:val="both"/>
      </w:pPr>
    </w:p>
    <w:p w14:paraId="75934FA6" w14:textId="77777777" w:rsidR="00F90E81" w:rsidRPr="005572B7" w:rsidRDefault="00F90E81" w:rsidP="00F90E81">
      <w:pPr>
        <w:spacing w:after="0" w:line="240" w:lineRule="auto"/>
        <w:jc w:val="both"/>
      </w:pPr>
      <w:r w:rsidRPr="005572B7">
        <w:t xml:space="preserve">Smluvní strany se zavazují, že nezpřístupní třetí osobě důvěrné informace bez výslovného souhlasu druhé smluvní strany, podniknou všechny kroky nezbytné k zabezpečení důvěrných informací </w:t>
      </w:r>
      <w:r w:rsidRPr="005572B7">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2F63978E" w14:textId="77777777" w:rsidR="00F90E81" w:rsidRPr="005572B7" w:rsidRDefault="00F90E81" w:rsidP="00F90E81">
      <w:pPr>
        <w:spacing w:after="0" w:line="240" w:lineRule="auto"/>
        <w:jc w:val="both"/>
      </w:pPr>
      <w:r w:rsidRPr="005572B7">
        <w:t>Povinnost mlčenlivosti dle této přílohy Smlouvy se nevztahuje na informace:</w:t>
      </w:r>
    </w:p>
    <w:p w14:paraId="1AB9ECFE"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které jsou nebo se stanou všeobecně a veřejně přístupnými jinak, než porušením této Smlouvy ze strany Zhotovitele;</w:t>
      </w:r>
    </w:p>
    <w:p w14:paraId="69C58DE9"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které jsou Zhotoviteli známy a které měl Zhotovitel prokazatelně volně k dispozici ještě před přijetím těchto informací od Objednatele;</w:t>
      </w:r>
    </w:p>
    <w:p w14:paraId="5AE201FA"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které budou následně Zhotoviteli sděleny bez závazku mlčenlivosti třetí stranou, jež rovněž není ve vztahu k nim nijak vázána;</w:t>
      </w:r>
    </w:p>
    <w:p w14:paraId="2B72C7F6" w14:textId="77777777" w:rsidR="00F90E81" w:rsidRPr="005572B7" w:rsidRDefault="00F90E81" w:rsidP="00C82249">
      <w:pPr>
        <w:pStyle w:val="Odstavecseseznamem"/>
        <w:numPr>
          <w:ilvl w:val="0"/>
          <w:numId w:val="28"/>
        </w:numPr>
        <w:spacing w:before="0" w:after="0" w:line="240" w:lineRule="auto"/>
        <w:ind w:left="714" w:hanging="357"/>
        <w:rPr>
          <w:rFonts w:cs="Tahoma"/>
          <w:sz w:val="22"/>
          <w:szCs w:val="22"/>
        </w:rPr>
      </w:pPr>
      <w:r w:rsidRPr="005572B7">
        <w:rPr>
          <w:rFonts w:cs="Tahoma"/>
          <w:sz w:val="22"/>
          <w:szCs w:val="22"/>
        </w:rPr>
        <w:t xml:space="preserve">jejich sdělení se vyžaduje ze zákona. </w:t>
      </w:r>
    </w:p>
    <w:p w14:paraId="6D6DF0AC" w14:textId="77777777" w:rsidR="00F90E81" w:rsidRPr="00920D5C" w:rsidRDefault="00F90E81" w:rsidP="00F90E81">
      <w:pPr>
        <w:pStyle w:val="Odstavecseseznamem"/>
        <w:spacing w:after="0" w:line="240" w:lineRule="auto"/>
        <w:ind w:left="714"/>
        <w:rPr>
          <w:rFonts w:cs="Tahoma"/>
          <w:sz w:val="22"/>
          <w:szCs w:val="22"/>
        </w:rPr>
      </w:pPr>
    </w:p>
    <w:p w14:paraId="2DB6DB30" w14:textId="77777777" w:rsidR="00F90E81" w:rsidRPr="00E716D6" w:rsidRDefault="00F90E81" w:rsidP="00F90E81">
      <w:pPr>
        <w:spacing w:after="0" w:line="240" w:lineRule="auto"/>
        <w:jc w:val="both"/>
        <w:rPr>
          <w:b/>
        </w:rPr>
      </w:pPr>
      <w:r w:rsidRPr="00E716D6">
        <w:rPr>
          <w:b/>
        </w:rPr>
        <w:t>Zhotovitel se při poskytování plnění pro Objednatele zavazuje plnit následující povinnosti:</w:t>
      </w:r>
    </w:p>
    <w:p w14:paraId="5B039F12" w14:textId="77777777" w:rsidR="00F90E81" w:rsidRPr="005572B7" w:rsidRDefault="00F90E81" w:rsidP="00C82249">
      <w:pPr>
        <w:pStyle w:val="Odstavecseseznamem"/>
        <w:numPr>
          <w:ilvl w:val="0"/>
          <w:numId w:val="29"/>
        </w:numPr>
        <w:spacing w:before="0" w:after="0" w:line="240" w:lineRule="auto"/>
        <w:ind w:left="714" w:hanging="357"/>
        <w:rPr>
          <w:rFonts w:cs="Tahoma"/>
          <w:sz w:val="22"/>
          <w:szCs w:val="22"/>
        </w:rPr>
      </w:pPr>
      <w:r w:rsidRPr="005572B7">
        <w:rPr>
          <w:rFonts w:cs="Tahoma"/>
          <w:sz w:val="22"/>
          <w:szCs w:val="22"/>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r>
        <w:rPr>
          <w:rFonts w:cs="Tahoma"/>
          <w:sz w:val="22"/>
          <w:szCs w:val="22"/>
        </w:rPr>
        <w:t>;</w:t>
      </w:r>
    </w:p>
    <w:p w14:paraId="34FA5F30"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zajistit, aby Kontaktní osoba pro bezpečnost na straně Zhotovitele </w:t>
      </w:r>
      <w:r w:rsidRPr="005572B7">
        <w:rPr>
          <w:rFonts w:cs="Tahoma"/>
          <w:sz w:val="22"/>
          <w:szCs w:val="22"/>
        </w:rPr>
        <w:t>nejpozději do 30 dnů</w:t>
      </w:r>
      <w:r w:rsidRPr="00181C2A">
        <w:rPr>
          <w:rFonts w:cs="Tahoma"/>
          <w:sz w:val="22"/>
          <w:szCs w:val="22"/>
        </w:rPr>
        <w:t xml:space="preserve"> od uzavření Smlouvy potvrdila písemně Objednateli, že všechny osoby podílející se na poskytování plnění této Smlouvy za stranu Zhotovitele a/nebo jeho poddodavatelé byli prokazatelně seznámeni s těmito Bezpečnostními požadavky;</w:t>
      </w:r>
    </w:p>
    <w:p w14:paraId="042292A0"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rozvíjet bezpečnostní povědomí svých zaměstnanců a příp. dalších osob, které se podílejí na plnění Smlouvy a průběžně je seznamovat s prováděnými nebo plánovanými změnami. Zaměstnanci a </w:t>
      </w:r>
      <w:r w:rsidRPr="00181C2A">
        <w:rPr>
          <w:rFonts w:cs="Tahoma"/>
          <w:sz w:val="22"/>
          <w:szCs w:val="22"/>
        </w:rPr>
        <w:lastRenderedPageBreak/>
        <w:t>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D5FC3F7" w14:textId="77777777" w:rsidR="00F90E81" w:rsidRPr="00A222CC" w:rsidRDefault="00F90E81" w:rsidP="00C82249">
      <w:pPr>
        <w:pStyle w:val="Odstavecseseznamem"/>
        <w:numPr>
          <w:ilvl w:val="0"/>
          <w:numId w:val="29"/>
        </w:numPr>
        <w:spacing w:before="0" w:after="0" w:line="240" w:lineRule="auto"/>
        <w:ind w:left="714" w:hanging="357"/>
        <w:rPr>
          <w:rFonts w:cs="Tahoma"/>
          <w:sz w:val="22"/>
          <w:szCs w:val="22"/>
        </w:rPr>
      </w:pPr>
      <w:r w:rsidRPr="00A222CC">
        <w:rPr>
          <w:rFonts w:cs="Tahoma"/>
          <w:sz w:val="22"/>
          <w:szCs w:val="22"/>
        </w:rPr>
        <w:t>přidělovat svým jednotlivým pracovníkům oprávnění k výkonu činností a přísně při tom dodržovat bezpečnostní zásadu tzv. „potřeba vědět“ (need-to-know principle), tedy zejména dbát o to, aby byla minimalizována rizika nežádoucího přístupu k aktivům Objednatele;</w:t>
      </w:r>
    </w:p>
    <w:p w14:paraId="1DEDAB48"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průběžně dokumentovat, kontrolovat a vyhodnocovat oprávněnost přístupu, jak fyzického, tak i logického, u všech osob na straně Zhotovitele, které přistupují k předmětu plnění dle této Smlouvy; </w:t>
      </w:r>
    </w:p>
    <w:p w14:paraId="41D0A6BF" w14:textId="77777777" w:rsidR="00F90E81" w:rsidRPr="00181C2A" w:rsidRDefault="00F90E81" w:rsidP="00C82249">
      <w:pPr>
        <w:pStyle w:val="Odstavecseseznamem"/>
        <w:numPr>
          <w:ilvl w:val="0"/>
          <w:numId w:val="29"/>
        </w:numPr>
        <w:spacing w:before="0" w:after="0" w:line="240" w:lineRule="auto"/>
        <w:ind w:left="714" w:hanging="357"/>
        <w:rPr>
          <w:rFonts w:cs="Tahoma"/>
          <w:sz w:val="22"/>
          <w:szCs w:val="22"/>
        </w:rPr>
      </w:pPr>
      <w:r w:rsidRPr="00181C2A">
        <w:rPr>
          <w:rFonts w:cs="Tahoma"/>
          <w:sz w:val="22"/>
          <w:szCs w:val="22"/>
        </w:rPr>
        <w:t xml:space="preserve">průběžně detekovat </w:t>
      </w:r>
      <w:r>
        <w:rPr>
          <w:rFonts w:cs="Tahoma"/>
          <w:sz w:val="22"/>
          <w:szCs w:val="22"/>
        </w:rPr>
        <w:t>bezpečnostní</w:t>
      </w:r>
      <w:r w:rsidRPr="00181C2A">
        <w:rPr>
          <w:rFonts w:cs="Tahoma"/>
          <w:sz w:val="22"/>
          <w:szCs w:val="22"/>
        </w:rPr>
        <w:t xml:space="preserve"> zranitelnosti a konfigurační nesoulady předmětu plnění Smlouvy a o zjištěných skutečnostech bez zbytečného odkladu informovat Objednatele. Detekované </w:t>
      </w:r>
      <w:r>
        <w:rPr>
          <w:rFonts w:cs="Tahoma"/>
          <w:sz w:val="22"/>
          <w:szCs w:val="22"/>
        </w:rPr>
        <w:t>bezpečnostní</w:t>
      </w:r>
      <w:r w:rsidRPr="00181C2A">
        <w:rPr>
          <w:rFonts w:cs="Tahoma"/>
          <w:sz w:val="22"/>
          <w:szCs w:val="22"/>
        </w:rPr>
        <w:t xml:space="preserve"> zranitelnosti musí být vyhodnoceny s ohledem na související riziko </w:t>
      </w:r>
      <w:r w:rsidRPr="00181C2A">
        <w:rPr>
          <w:rFonts w:cs="Tahoma"/>
          <w:sz w:val="22"/>
          <w:szCs w:val="22"/>
        </w:rPr>
        <w:br/>
        <w:t>a musí podle povahy předmětu plnění dojít k nápravným opatřením ze strany Zhotovitele. Nápravná opatření musí být schválena Objednatelem</w:t>
      </w:r>
      <w:r>
        <w:rPr>
          <w:rFonts w:cs="Tahoma"/>
          <w:sz w:val="22"/>
          <w:szCs w:val="22"/>
        </w:rPr>
        <w:t>.</w:t>
      </w:r>
    </w:p>
    <w:p w14:paraId="7C99D310" w14:textId="77777777" w:rsidR="00F90E81" w:rsidRPr="00920D5C" w:rsidRDefault="00F90E81" w:rsidP="00F90E81">
      <w:pPr>
        <w:pStyle w:val="Odstavecseseznamem"/>
        <w:spacing w:after="0" w:line="240" w:lineRule="auto"/>
        <w:ind w:left="714"/>
        <w:rPr>
          <w:rFonts w:cs="Tahoma"/>
          <w:sz w:val="22"/>
          <w:szCs w:val="22"/>
        </w:rPr>
      </w:pPr>
    </w:p>
    <w:p w14:paraId="3442F94F" w14:textId="77777777" w:rsidR="00F90E81" w:rsidRPr="00E716D6" w:rsidRDefault="00F90E81" w:rsidP="00862216">
      <w:pPr>
        <w:pStyle w:val="ZD2nadpis"/>
        <w:numPr>
          <w:ilvl w:val="0"/>
          <w:numId w:val="35"/>
        </w:numPr>
        <w:ind w:left="426"/>
      </w:pPr>
      <w:bookmarkStart w:id="49" w:name="_Toc532824900"/>
      <w:r w:rsidRPr="00E716D6">
        <w:t>Oprávnění užívat data</w:t>
      </w:r>
      <w:bookmarkEnd w:id="49"/>
    </w:p>
    <w:p w14:paraId="08632624" w14:textId="77777777" w:rsidR="00F90E81" w:rsidRPr="006033C3" w:rsidRDefault="00F90E81" w:rsidP="00F90E81">
      <w:pPr>
        <w:spacing w:after="0" w:line="240" w:lineRule="auto"/>
        <w:rPr>
          <w:rFonts w:eastAsia="Lucida Sans Unicode" w:cs="Times New Roman"/>
        </w:rPr>
      </w:pPr>
      <w:r w:rsidRPr="00CB49DF">
        <w:rPr>
          <w:rFonts w:eastAsia="Lucida Sans Unicode" w:cs="Times New Roman"/>
        </w:rPr>
        <w:t>Zhotovitel je při poskytování plnění pro Objednatele oprávněn užívat data předaná Zhotoviteli Objednatelem za účelem plnění předmětu Smlouvy, avšak vždy pouze v rozsahu nezbytném ke splnění předmětu Smlouvy.</w:t>
      </w:r>
    </w:p>
    <w:p w14:paraId="5EBAEFC5" w14:textId="77777777" w:rsidR="00F90E81" w:rsidRPr="00920D5C" w:rsidRDefault="00F90E81" w:rsidP="00F90E81">
      <w:pPr>
        <w:spacing w:after="0" w:line="240" w:lineRule="auto"/>
        <w:rPr>
          <w:rFonts w:eastAsia="Lucida Sans Unicode" w:cs="Times New Roman"/>
        </w:rPr>
      </w:pPr>
      <w:r w:rsidRPr="00920D5C">
        <w:rPr>
          <w:rFonts w:eastAsia="Lucida Sans Unicode" w:cs="Times New Roman"/>
        </w:rPr>
        <w:t xml:space="preserve">Zhotovitel se při poskytování plnění pro Objednatele zavazuje nakládat s daty (včetně osobních údajů) pouze v souladu se Smlouvou a příslušnými právními předpisy.  </w:t>
      </w:r>
    </w:p>
    <w:p w14:paraId="448D375A" w14:textId="77777777" w:rsidR="00F90E81" w:rsidRPr="00920D5C" w:rsidRDefault="00F90E81" w:rsidP="00F90E81">
      <w:pPr>
        <w:spacing w:after="0" w:line="240" w:lineRule="auto"/>
        <w:jc w:val="both"/>
        <w:rPr>
          <w:rFonts w:eastAsia="Lucida Sans Unicode" w:cs="Times New Roman"/>
        </w:rPr>
      </w:pPr>
    </w:p>
    <w:p w14:paraId="789148EA" w14:textId="1C4C400E" w:rsidR="00F90E81" w:rsidRPr="00E716D6" w:rsidRDefault="00F90E81" w:rsidP="00862216">
      <w:pPr>
        <w:pStyle w:val="ZD2nadpis"/>
        <w:numPr>
          <w:ilvl w:val="0"/>
          <w:numId w:val="35"/>
        </w:numPr>
        <w:ind w:left="426"/>
      </w:pPr>
      <w:bookmarkStart w:id="50" w:name="_Toc532824901"/>
      <w:r w:rsidRPr="00E716D6">
        <w:t>Autorství</w:t>
      </w:r>
      <w:bookmarkEnd w:id="50"/>
    </w:p>
    <w:p w14:paraId="78A73550" w14:textId="77777777" w:rsidR="00F90E81" w:rsidRPr="00CB49DF" w:rsidRDefault="00F90E81" w:rsidP="00F90E81">
      <w:pPr>
        <w:spacing w:after="0" w:line="240" w:lineRule="auto"/>
        <w:rPr>
          <w:rFonts w:eastAsia="Lucida Sans Unicode" w:cs="Times New Roman"/>
        </w:rPr>
      </w:pPr>
      <w:r w:rsidRPr="00CB49DF">
        <w:rPr>
          <w:rFonts w:eastAsia="Lucida Sans Unicode" w:cs="Times New Roman"/>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w:t>
      </w:r>
      <w:r w:rsidRPr="006033C3">
        <w:rPr>
          <w:rFonts w:eastAsia="Lucida Sans Unicode" w:cs="Times New Roman"/>
        </w:rPr>
        <w:t xml:space="preserve">ctví </w:t>
      </w:r>
      <w:r>
        <w:rPr>
          <w:rFonts w:eastAsia="Lucida Sans Unicode" w:cs="Times New Roman"/>
        </w:rPr>
        <w:t>jsou uvedeny v této smlouvě.</w:t>
      </w:r>
    </w:p>
    <w:p w14:paraId="5D5CB3E7" w14:textId="77777777" w:rsidR="00F90E81" w:rsidRPr="00CB49DF" w:rsidRDefault="00F90E81" w:rsidP="00F90E81">
      <w:pPr>
        <w:spacing w:after="0" w:line="240" w:lineRule="auto"/>
        <w:jc w:val="both"/>
        <w:rPr>
          <w:rFonts w:eastAsia="Lucida Sans Unicode" w:cs="Times New Roman"/>
        </w:rPr>
      </w:pPr>
    </w:p>
    <w:p w14:paraId="486E88DF" w14:textId="77777777" w:rsidR="00F90E81" w:rsidRPr="00E716D6" w:rsidRDefault="00F90E81" w:rsidP="00862216">
      <w:pPr>
        <w:pStyle w:val="ZD2nadpis"/>
        <w:numPr>
          <w:ilvl w:val="0"/>
          <w:numId w:val="35"/>
        </w:numPr>
        <w:ind w:left="426"/>
      </w:pPr>
      <w:bookmarkStart w:id="51" w:name="_Toc532824902"/>
      <w:r w:rsidRPr="00E716D6">
        <w:t>Kontrola a audit souladu s požadavky bezpečnosti</w:t>
      </w:r>
      <w:bookmarkEnd w:id="51"/>
    </w:p>
    <w:p w14:paraId="4C0B246F" w14:textId="344217CD" w:rsidR="00F90E81" w:rsidRPr="00920D5C" w:rsidRDefault="00F90E81" w:rsidP="00AF75BA">
      <w:pPr>
        <w:spacing w:after="0" w:line="240" w:lineRule="auto"/>
        <w:rPr>
          <w:rFonts w:eastAsia="Lucida Sans Unicode" w:cs="Times New Roman"/>
        </w:rPr>
      </w:pPr>
      <w:r w:rsidRPr="00CB49DF">
        <w:rPr>
          <w:rFonts w:eastAsia="Lucida Sans Unicode" w:cs="Times New Roman"/>
        </w:rPr>
        <w:t>Zhotovitel je srozuměn s pravidelným prováděním hodnocení rizik, kontrolou a auditem zavedených bezpečnostních opatření ze strany Objednatele. Počet a frekvence kontrol an</w:t>
      </w:r>
      <w:r w:rsidRPr="006033C3">
        <w:rPr>
          <w:rFonts w:eastAsia="Lucida Sans Unicode" w:cs="Times New Roman"/>
        </w:rPr>
        <w:t xml:space="preserve">i auditů nejsou nijak omezeny. </w:t>
      </w:r>
    </w:p>
    <w:p w14:paraId="628190C3" w14:textId="77777777" w:rsidR="00F90E81" w:rsidRPr="00920D5C" w:rsidRDefault="00F90E81" w:rsidP="00F90E81">
      <w:pPr>
        <w:spacing w:after="0" w:line="240" w:lineRule="auto"/>
        <w:jc w:val="both"/>
        <w:rPr>
          <w:rFonts w:eastAsia="Lucida Sans Unicode" w:cs="Times New Roman"/>
        </w:rPr>
      </w:pPr>
    </w:p>
    <w:p w14:paraId="1F9B6BE6" w14:textId="77777777" w:rsidR="00F90E81" w:rsidRPr="00E716D6" w:rsidRDefault="00F90E81" w:rsidP="00862216">
      <w:pPr>
        <w:pStyle w:val="ZD2nadpis"/>
        <w:numPr>
          <w:ilvl w:val="0"/>
          <w:numId w:val="35"/>
        </w:numPr>
        <w:ind w:left="426"/>
      </w:pPr>
      <w:bookmarkStart w:id="52" w:name="_Toc532824903"/>
      <w:r w:rsidRPr="00E716D6">
        <w:t>Řetězení a řízení dodavatelů</w:t>
      </w:r>
      <w:bookmarkEnd w:id="52"/>
    </w:p>
    <w:p w14:paraId="28870EFA" w14:textId="77777777" w:rsidR="00F90E81" w:rsidRPr="006C7278" w:rsidRDefault="00F90E81" w:rsidP="00F90E81">
      <w:pPr>
        <w:spacing w:after="0" w:line="240" w:lineRule="auto"/>
        <w:jc w:val="both"/>
        <w:rPr>
          <w:rFonts w:eastAsia="Lucida Sans Unicode" w:cs="Times New Roman"/>
          <w:b/>
        </w:rPr>
      </w:pPr>
      <w:r w:rsidRPr="006C7278">
        <w:rPr>
          <w:rFonts w:eastAsia="Lucida Sans Unicode" w:cs="Times New Roman"/>
          <w:b/>
        </w:rPr>
        <w:t>Zhotovitel se při poskytování plnění pro Objednatele zavazuje plnit následující povinnosti:</w:t>
      </w:r>
    </w:p>
    <w:p w14:paraId="60565E0A"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Zhotovitel nezapojí do poskytování plnění dle této Smlouvy (vč. zpracování osobních údajů na základě této Smlouvy) žádného dalšího poddodavatele (v případě osobních údajů zpracovatele) bez předchozího</w:t>
      </w:r>
      <w:r>
        <w:rPr>
          <w:rFonts w:cs="Tahoma"/>
          <w:sz w:val="22"/>
          <w:szCs w:val="22"/>
        </w:rPr>
        <w:t xml:space="preserve"> </w:t>
      </w:r>
      <w:r w:rsidRPr="0092486A">
        <w:rPr>
          <w:rFonts w:cs="Tahoma"/>
          <w:sz w:val="22"/>
          <w:szCs w:val="22"/>
        </w:rPr>
        <w:t>povolení Objednatele;</w:t>
      </w:r>
    </w:p>
    <w:p w14:paraId="6C62A1F0"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1EEB5B24"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 xml:space="preserve">pokud Zhotovitel využívá při poskytování plnění poddodavatele, zavazuje se, že budou dodržovat bezpečnostní požadavky vč. požadavků na ochranu osobních údajů vyplývající </w:t>
      </w:r>
      <w:r w:rsidRPr="0092486A">
        <w:rPr>
          <w:rFonts w:cs="Tahoma"/>
          <w:sz w:val="22"/>
          <w:szCs w:val="22"/>
        </w:rPr>
        <w:br/>
        <w:t>z této Smlouvy</w:t>
      </w:r>
      <w:r>
        <w:rPr>
          <w:rFonts w:cs="Tahoma"/>
          <w:sz w:val="22"/>
          <w:szCs w:val="22"/>
        </w:rPr>
        <w:t>;</w:t>
      </w:r>
    </w:p>
    <w:p w14:paraId="46143DBC" w14:textId="77777777" w:rsidR="00F90E81" w:rsidRPr="0092486A" w:rsidRDefault="00F90E81" w:rsidP="00C82249">
      <w:pPr>
        <w:pStyle w:val="Odstavecseseznamem"/>
        <w:numPr>
          <w:ilvl w:val="0"/>
          <w:numId w:val="30"/>
        </w:numPr>
        <w:spacing w:before="0" w:after="0" w:line="240" w:lineRule="auto"/>
        <w:ind w:left="714" w:hanging="357"/>
        <w:rPr>
          <w:rFonts w:cs="Tahoma"/>
          <w:sz w:val="22"/>
          <w:szCs w:val="22"/>
        </w:rPr>
      </w:pPr>
      <w:r w:rsidRPr="0092486A">
        <w:rPr>
          <w:rFonts w:cs="Tahoma"/>
          <w:sz w:val="22"/>
          <w:szCs w:val="22"/>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r>
        <w:rPr>
          <w:rFonts w:cs="Tahoma"/>
          <w:sz w:val="22"/>
          <w:szCs w:val="22"/>
        </w:rPr>
        <w:t>.</w:t>
      </w:r>
    </w:p>
    <w:p w14:paraId="11911DFB" w14:textId="77777777" w:rsidR="00F90E81" w:rsidRPr="006C7278" w:rsidRDefault="00F90E81" w:rsidP="00F90E81">
      <w:pPr>
        <w:spacing w:after="0" w:line="240" w:lineRule="auto"/>
        <w:jc w:val="both"/>
        <w:rPr>
          <w:rFonts w:eastAsia="Lucida Sans Unicode" w:cs="Times New Roman"/>
        </w:rPr>
      </w:pPr>
    </w:p>
    <w:p w14:paraId="0737E102" w14:textId="77777777" w:rsidR="00F90E81" w:rsidRPr="00E716D6" w:rsidRDefault="00F90E81" w:rsidP="00862216">
      <w:pPr>
        <w:pStyle w:val="ZD2nadpis"/>
        <w:numPr>
          <w:ilvl w:val="0"/>
          <w:numId w:val="35"/>
        </w:numPr>
        <w:ind w:left="426"/>
      </w:pPr>
      <w:bookmarkStart w:id="53" w:name="_Toc532824904"/>
      <w:r w:rsidRPr="00E716D6">
        <w:lastRenderedPageBreak/>
        <w:t>Řízení změn</w:t>
      </w:r>
      <w:bookmarkEnd w:id="53"/>
    </w:p>
    <w:p w14:paraId="05BFAD65" w14:textId="77777777" w:rsidR="00F90E81" w:rsidRPr="006033C3" w:rsidRDefault="00F90E81" w:rsidP="00F90E81">
      <w:pPr>
        <w:spacing w:after="0" w:line="240" w:lineRule="auto"/>
        <w:rPr>
          <w:rFonts w:eastAsia="Lucida Sans Unicode" w:cs="Times New Roman"/>
        </w:rPr>
      </w:pPr>
      <w:r w:rsidRPr="00CB49DF">
        <w:rPr>
          <w:rFonts w:eastAsia="Lucida Sans Unicode" w:cs="Times New Roman"/>
        </w:rPr>
        <w:t>Zhotovitel se zavazuje poskytnout Objednateli veškerou nezbytnou součinnost ke splnění povinností Objednatele vyplývajících z ustanovení § 11 Vyhlášky o KB.</w:t>
      </w:r>
    </w:p>
    <w:p w14:paraId="256BC0DA" w14:textId="77777777" w:rsidR="00F90E81" w:rsidRPr="00920D5C" w:rsidRDefault="00F90E81" w:rsidP="00F90E81">
      <w:pPr>
        <w:spacing w:after="0" w:line="240" w:lineRule="auto"/>
        <w:jc w:val="both"/>
        <w:rPr>
          <w:rFonts w:eastAsia="Lucida Sans Unicode" w:cs="Times New Roman"/>
        </w:rPr>
      </w:pPr>
    </w:p>
    <w:p w14:paraId="31D237C6" w14:textId="77777777" w:rsidR="00F90E81" w:rsidRPr="00E716D6" w:rsidRDefault="00F90E81" w:rsidP="00862216">
      <w:pPr>
        <w:pStyle w:val="ZD2nadpis"/>
        <w:numPr>
          <w:ilvl w:val="0"/>
          <w:numId w:val="35"/>
        </w:numPr>
        <w:ind w:left="426"/>
      </w:pPr>
      <w:bookmarkStart w:id="54" w:name="_Toc532824905"/>
      <w:r w:rsidRPr="00E716D6">
        <w:t>Zvládání bezpečnostních incidentů</w:t>
      </w:r>
      <w:bookmarkEnd w:id="54"/>
    </w:p>
    <w:p w14:paraId="68B272D4" w14:textId="77777777" w:rsidR="00F90E81" w:rsidRPr="006C7278" w:rsidRDefault="00F90E81" w:rsidP="00F90E81">
      <w:pPr>
        <w:spacing w:after="0" w:line="240" w:lineRule="auto"/>
        <w:jc w:val="both"/>
        <w:rPr>
          <w:rFonts w:eastAsia="Lucida Sans Unicode" w:cs="Times New Roman"/>
          <w:b/>
        </w:rPr>
      </w:pPr>
      <w:r w:rsidRPr="006C7278">
        <w:rPr>
          <w:rFonts w:eastAsia="Lucida Sans Unicode" w:cs="Times New Roman"/>
          <w:b/>
        </w:rPr>
        <w:t>Zhotovitel se při poskytování plnění pro Objednatele zavazuje, že:</w:t>
      </w:r>
      <w:r w:rsidRPr="006C7278" w:rsidDel="005441F6">
        <w:rPr>
          <w:rFonts w:eastAsia="Lucida Sans Unicode" w:cs="Times New Roman"/>
          <w:b/>
        </w:rPr>
        <w:t xml:space="preserve"> </w:t>
      </w:r>
    </w:p>
    <w:p w14:paraId="20EC2F4C" w14:textId="77777777" w:rsidR="00F90E81" w:rsidRPr="00806E8C" w:rsidRDefault="00F90E81" w:rsidP="00C82249">
      <w:pPr>
        <w:pStyle w:val="Odstavecseseznamem"/>
        <w:numPr>
          <w:ilvl w:val="0"/>
          <w:numId w:val="31"/>
        </w:numPr>
        <w:spacing w:before="0" w:after="0" w:line="240" w:lineRule="auto"/>
        <w:rPr>
          <w:rFonts w:cs="Tahoma"/>
          <w:sz w:val="22"/>
          <w:szCs w:val="22"/>
        </w:rPr>
      </w:pPr>
      <w:r w:rsidRPr="00806E8C">
        <w:rPr>
          <w:rFonts w:cs="Tahoma"/>
          <w:sz w:val="22"/>
          <w:szCs w:val="22"/>
        </w:rPr>
        <w:t>o všech nově zjištěných kybernetických bezpečnostních incidentech souvisejících s předmětem plnění smlouvy</w:t>
      </w:r>
      <w:r>
        <w:rPr>
          <w:rFonts w:cs="Tahoma"/>
          <w:sz w:val="22"/>
          <w:szCs w:val="22"/>
        </w:rPr>
        <w:t>;</w:t>
      </w:r>
    </w:p>
    <w:p w14:paraId="1FDF28E3" w14:textId="77777777" w:rsidR="00F90E81" w:rsidRPr="00806E8C" w:rsidRDefault="00F90E81" w:rsidP="00C82249">
      <w:pPr>
        <w:pStyle w:val="Odstavecseseznamem"/>
        <w:keepNext/>
        <w:numPr>
          <w:ilvl w:val="0"/>
          <w:numId w:val="31"/>
        </w:numPr>
        <w:spacing w:after="0" w:line="240" w:lineRule="auto"/>
        <w:rPr>
          <w:rFonts w:eastAsia="Lucida Sans Unicode" w:cs="Times New Roman"/>
        </w:rPr>
      </w:pPr>
      <w:r w:rsidRPr="00806E8C">
        <w:rPr>
          <w:rFonts w:eastAsia="Lucida Sans Unicode" w:cs="Times New Roman"/>
        </w:rPr>
        <w:t xml:space="preserve">zhotovitel se během poskytování plnění pro Objednatele zavazuje dostatečně zabezpečit veškerý přenos dat a informací z pohledu bezpečnostních požadavků na jejich důvěrnost, integritu </w:t>
      </w:r>
      <w:r w:rsidRPr="00806E8C">
        <w:rPr>
          <w:rFonts w:eastAsia="Lucida Sans Unicode" w:cs="Times New Roman"/>
        </w:rPr>
        <w:br/>
        <w:t>a dostupnost.</w:t>
      </w:r>
    </w:p>
    <w:p w14:paraId="4F3061BC" w14:textId="77777777" w:rsidR="00F90E81" w:rsidRPr="00E716D6" w:rsidRDefault="00F90E81" w:rsidP="00F90E81">
      <w:pPr>
        <w:spacing w:after="0" w:line="240" w:lineRule="auto"/>
        <w:jc w:val="both"/>
        <w:rPr>
          <w:rFonts w:cs="Tahoma"/>
        </w:rPr>
      </w:pPr>
    </w:p>
    <w:p w14:paraId="0E2237E6" w14:textId="77777777" w:rsidR="00F90E81" w:rsidRPr="00E716D6" w:rsidRDefault="00F90E81" w:rsidP="00862216">
      <w:pPr>
        <w:pStyle w:val="ZD2nadpis"/>
        <w:numPr>
          <w:ilvl w:val="0"/>
          <w:numId w:val="35"/>
        </w:numPr>
        <w:ind w:left="426"/>
      </w:pPr>
      <w:bookmarkStart w:id="55" w:name="_Toc532824906"/>
      <w:r w:rsidRPr="00E716D6">
        <w:t>Informační povinnost a povinnosti při výměně informací</w:t>
      </w:r>
      <w:bookmarkEnd w:id="55"/>
      <w:r w:rsidRPr="00E716D6">
        <w:t xml:space="preserve"> </w:t>
      </w:r>
    </w:p>
    <w:p w14:paraId="51C73AC9" w14:textId="77777777" w:rsidR="00F90E81" w:rsidRPr="00E716D6" w:rsidRDefault="00F90E81" w:rsidP="00F90E81">
      <w:pPr>
        <w:spacing w:after="0" w:line="240" w:lineRule="auto"/>
        <w:rPr>
          <w:rFonts w:cs="Tahoma"/>
        </w:rPr>
      </w:pPr>
      <w:r w:rsidRPr="00E716D6">
        <w:rPr>
          <w:rFonts w:cs="Tahoma"/>
          <w:b/>
        </w:rPr>
        <w:t>Zhotovitel se během poskytování plnění pro Objednatele zavazuje Objednatele informovat o:</w:t>
      </w:r>
    </w:p>
    <w:p w14:paraId="63270EC1" w14:textId="77777777" w:rsidR="00F90E81" w:rsidRPr="00181C2A" w:rsidRDefault="00F90E81" w:rsidP="00C82249">
      <w:pPr>
        <w:pStyle w:val="Odstavecseseznamem"/>
        <w:numPr>
          <w:ilvl w:val="0"/>
          <w:numId w:val="27"/>
        </w:numPr>
        <w:spacing w:before="0" w:after="0" w:line="240" w:lineRule="auto"/>
        <w:rPr>
          <w:rFonts w:cs="Tahoma"/>
          <w:sz w:val="22"/>
          <w:szCs w:val="22"/>
        </w:rPr>
      </w:pPr>
      <w:r w:rsidRPr="00181C2A">
        <w:rPr>
          <w:rFonts w:cs="Tahoma"/>
          <w:sz w:val="22"/>
          <w:szCs w:val="22"/>
        </w:rPr>
        <w:t xml:space="preserve">významné změně ovládání Zhotovitele nebo jeho poddodavatele podle zákona č. 90 /2012 Sb., o obchodních korporacích, a to nejpozději do 3 dnů od uskutečnění této změny; </w:t>
      </w:r>
    </w:p>
    <w:p w14:paraId="6C6DE4DE" w14:textId="77777777" w:rsidR="00F90E81" w:rsidRDefault="00F90E81" w:rsidP="00C82249">
      <w:pPr>
        <w:pStyle w:val="Odstavecseseznamem"/>
        <w:numPr>
          <w:ilvl w:val="0"/>
          <w:numId w:val="27"/>
        </w:numPr>
        <w:spacing w:before="0" w:after="0" w:line="240" w:lineRule="auto"/>
        <w:rPr>
          <w:rFonts w:cs="Tahoma"/>
          <w:sz w:val="22"/>
          <w:szCs w:val="22"/>
        </w:rPr>
      </w:pPr>
      <w:r w:rsidRPr="00181C2A">
        <w:rPr>
          <w:rFonts w:cs="Tahoma"/>
          <w:sz w:val="22"/>
          <w:szCs w:val="22"/>
        </w:rPr>
        <w:t xml:space="preserve">změně vlastnictví zásadních aktiv, využívaných Zhotovitelem k plnění Smlouvy, a změně oprávnění nakládat s těmito aktivy, a to nejpozději do tří pracovních dnů po uskutečnění této změny. </w:t>
      </w:r>
    </w:p>
    <w:p w14:paraId="4EF201EC" w14:textId="77777777" w:rsidR="00F90E81" w:rsidRPr="00315D2D" w:rsidRDefault="00F90E81" w:rsidP="00F90E81"/>
    <w:p w14:paraId="35409C84" w14:textId="77777777" w:rsidR="00F90E81" w:rsidRPr="00E716D6" w:rsidRDefault="00F90E81" w:rsidP="00862216">
      <w:pPr>
        <w:pStyle w:val="ZD2nadpis"/>
        <w:numPr>
          <w:ilvl w:val="0"/>
          <w:numId w:val="35"/>
        </w:numPr>
        <w:ind w:left="426"/>
      </w:pPr>
      <w:bookmarkStart w:id="56" w:name="_Toc532824907"/>
      <w:r w:rsidRPr="00E716D6">
        <w:t>Povinnosti při ukončení Smlouvy</w:t>
      </w:r>
      <w:bookmarkEnd w:id="56"/>
    </w:p>
    <w:p w14:paraId="0AC14F5F" w14:textId="77777777" w:rsidR="00F90E81" w:rsidRPr="00315D2D" w:rsidRDefault="00F90E81" w:rsidP="00F90E81">
      <w:pPr>
        <w:keepNext/>
        <w:spacing w:after="0" w:line="240" w:lineRule="auto"/>
        <w:rPr>
          <w:rFonts w:eastAsia="Lucida Sans Unicode" w:cs="Times New Roman"/>
        </w:rPr>
      </w:pPr>
      <w:r w:rsidRPr="00315D2D">
        <w:rPr>
          <w:rFonts w:eastAsia="Lucida Sans Unicode" w:cs="Times New Roman"/>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350E93B4" w14:textId="77777777" w:rsidR="00F90E81" w:rsidRPr="00920D5C" w:rsidRDefault="00F90E81" w:rsidP="00C82249">
      <w:pPr>
        <w:pStyle w:val="Odstavecseseznamem"/>
        <w:keepNext/>
        <w:numPr>
          <w:ilvl w:val="0"/>
          <w:numId w:val="33"/>
        </w:numPr>
        <w:spacing w:after="0" w:line="240" w:lineRule="auto"/>
        <w:rPr>
          <w:rFonts w:eastAsia="Lucida Sans Unicode" w:cs="Times New Roman"/>
          <w:sz w:val="22"/>
          <w:szCs w:val="22"/>
        </w:rPr>
      </w:pPr>
      <w:r w:rsidRPr="00920D5C">
        <w:rPr>
          <w:rFonts w:eastAsia="Lucida Sans Unicode" w:cs="Times New Roman"/>
          <w:sz w:val="22"/>
          <w:szCs w:val="22"/>
        </w:rPr>
        <w:t>poskytnutí informací k zajištění kontinuity služeb zajišťovaných prostředky, které byly předmětem plnění smlouvy,</w:t>
      </w:r>
    </w:p>
    <w:p w14:paraId="0B452FF8" w14:textId="77777777" w:rsidR="00F90E81" w:rsidRPr="00920D5C" w:rsidRDefault="00F90E81" w:rsidP="00C82249">
      <w:pPr>
        <w:pStyle w:val="Odstavecseseznamem"/>
        <w:keepNext/>
        <w:numPr>
          <w:ilvl w:val="0"/>
          <w:numId w:val="33"/>
        </w:numPr>
        <w:spacing w:after="0" w:line="240" w:lineRule="auto"/>
        <w:rPr>
          <w:rFonts w:eastAsia="Lucida Sans Unicode" w:cs="Times New Roman"/>
          <w:sz w:val="22"/>
          <w:szCs w:val="22"/>
        </w:rPr>
      </w:pPr>
      <w:r w:rsidRPr="00920D5C">
        <w:rPr>
          <w:rFonts w:eastAsia="Lucida Sans Unicode" w:cs="Times New Roman"/>
          <w:sz w:val="22"/>
          <w:szCs w:val="22"/>
        </w:rPr>
        <w:t>vrácení důvěrné dokumentace (pokud byla předána),</w:t>
      </w:r>
    </w:p>
    <w:p w14:paraId="784DECD2" w14:textId="77777777" w:rsidR="00F90E81" w:rsidRPr="00920D5C" w:rsidRDefault="00F90E81" w:rsidP="00C82249">
      <w:pPr>
        <w:pStyle w:val="Odstavecseseznamem"/>
        <w:keepNext/>
        <w:numPr>
          <w:ilvl w:val="0"/>
          <w:numId w:val="33"/>
        </w:numPr>
        <w:spacing w:after="0" w:line="240" w:lineRule="auto"/>
        <w:rPr>
          <w:rFonts w:eastAsia="Lucida Sans Unicode" w:cs="Times New Roman"/>
          <w:sz w:val="22"/>
          <w:szCs w:val="22"/>
        </w:rPr>
      </w:pPr>
      <w:r w:rsidRPr="00920D5C">
        <w:rPr>
          <w:rFonts w:eastAsia="Lucida Sans Unicode" w:cs="Times New Roman"/>
          <w:sz w:val="22"/>
          <w:szCs w:val="22"/>
        </w:rPr>
        <w:t>provést likvidaci a smazání dat, které vlastní Zhotovitel z důvodu plnění smluvních závazků, vč. předání prohlášení o smazání Objednateli</w:t>
      </w:r>
    </w:p>
    <w:p w14:paraId="6083292D" w14:textId="77777777" w:rsidR="00F90E81" w:rsidRPr="00315D2D" w:rsidRDefault="00F90E81" w:rsidP="00F90E81">
      <w:pPr>
        <w:keepNext/>
        <w:spacing w:after="0" w:line="240" w:lineRule="auto"/>
        <w:rPr>
          <w:rFonts w:eastAsia="Lucida Sans Unicode" w:cs="Times New Roman"/>
        </w:rPr>
      </w:pPr>
      <w:r w:rsidRPr="00920D5C">
        <w:rPr>
          <w:rFonts w:eastAsia="Lucida Sans Unicode" w:cs="Times New Roman"/>
        </w:rPr>
        <w:t>předat informace pro umožnění provedení migrace dat zpracovávaných na prostředcích dodaných či zajišťovaných dle smlouvy na jiné systémy</w:t>
      </w:r>
      <w:r w:rsidRPr="00315D2D">
        <w:rPr>
          <w:rFonts w:eastAsia="Lucida Sans Unicode" w:cs="Times New Roman"/>
        </w:rPr>
        <w:t>.</w:t>
      </w:r>
    </w:p>
    <w:p w14:paraId="22CF8AFA" w14:textId="77777777" w:rsidR="00F90E81" w:rsidRPr="001823E1" w:rsidRDefault="00F90E81" w:rsidP="00F90E81">
      <w:pPr>
        <w:keepNext/>
        <w:spacing w:after="0" w:line="240" w:lineRule="auto"/>
        <w:jc w:val="both"/>
        <w:rPr>
          <w:rFonts w:eastAsia="Lucida Sans Unicode" w:cs="Times New Roman"/>
        </w:rPr>
      </w:pPr>
    </w:p>
    <w:p w14:paraId="0F135451" w14:textId="77777777" w:rsidR="00F90E81" w:rsidRPr="00E716D6" w:rsidRDefault="00F90E81" w:rsidP="00862216">
      <w:pPr>
        <w:pStyle w:val="ZD2nadpis"/>
        <w:numPr>
          <w:ilvl w:val="0"/>
          <w:numId w:val="35"/>
        </w:numPr>
        <w:ind w:left="426"/>
      </w:pPr>
      <w:bookmarkStart w:id="57" w:name="_Toc532824908"/>
      <w:r w:rsidRPr="00E716D6">
        <w:t>Specifikace podmínek pro řízení kontinuity činností a zálohování a obnovu dat</w:t>
      </w:r>
      <w:bookmarkEnd w:id="57"/>
    </w:p>
    <w:p w14:paraId="73966371" w14:textId="77777777" w:rsidR="00F90E81" w:rsidRPr="00AF75BA" w:rsidRDefault="00F90E81" w:rsidP="00AF75BA">
      <w:pPr>
        <w:pStyle w:val="Odstavecseseznamem"/>
        <w:keepNext/>
        <w:spacing w:after="0" w:line="240" w:lineRule="auto"/>
        <w:ind w:left="0"/>
        <w:rPr>
          <w:rFonts w:eastAsia="Lucida Sans Unicode" w:cs="Times New Roman"/>
          <w:sz w:val="22"/>
          <w:szCs w:val="22"/>
        </w:rPr>
      </w:pPr>
      <w:r w:rsidRPr="00AF75BA">
        <w:rPr>
          <w:rFonts w:eastAsia="Lucida Sans Unicode" w:cs="Times New Roman"/>
          <w:sz w:val="22"/>
          <w:szCs w:val="22"/>
        </w:rPr>
        <w:t xml:space="preserve">Zhotovitel se zavazuje dodržovat požadavky Objednatele na řízení kontinuity činností. </w:t>
      </w:r>
    </w:p>
    <w:p w14:paraId="08B29EC9" w14:textId="6697EE95" w:rsidR="00F90E81" w:rsidRPr="00AF75BA" w:rsidRDefault="00F90E81" w:rsidP="00AF75BA">
      <w:pPr>
        <w:pStyle w:val="Odstavecseseznamem"/>
        <w:keepNext/>
        <w:spacing w:after="0" w:line="240" w:lineRule="auto"/>
        <w:ind w:left="0"/>
        <w:rPr>
          <w:rFonts w:eastAsia="Lucida Sans Unicode" w:cs="Times New Roman"/>
          <w:sz w:val="22"/>
          <w:szCs w:val="22"/>
        </w:rPr>
      </w:pPr>
      <w:r w:rsidRPr="00AF75BA">
        <w:rPr>
          <w:rFonts w:eastAsia="Lucida Sans Unicode" w:cs="Times New Roman"/>
          <w:sz w:val="22"/>
          <w:szCs w:val="22"/>
        </w:rPr>
        <w:t>Zhotovitel vypracuje návrh plánu kontinuity činností sjednaných s objednatelem k zajištění služeb poskytovaných v rámci předmětu smlouvy. Zhotovitel se zavazuje poskytnout součinnost při návrhu metodik pro zálohování a obnovu dat.</w:t>
      </w:r>
    </w:p>
    <w:p w14:paraId="4782314D" w14:textId="77777777" w:rsidR="00F90E81" w:rsidRPr="00920D5C" w:rsidRDefault="00F90E81" w:rsidP="00F90E81">
      <w:pPr>
        <w:keepNext/>
        <w:spacing w:after="0" w:line="240" w:lineRule="auto"/>
        <w:jc w:val="both"/>
        <w:rPr>
          <w:rFonts w:eastAsia="Lucida Sans Unicode" w:cs="Times New Roman"/>
        </w:rPr>
      </w:pPr>
    </w:p>
    <w:p w14:paraId="68AA3E39" w14:textId="77777777" w:rsidR="00F90E81" w:rsidRPr="00E716D6" w:rsidRDefault="00F90E81" w:rsidP="00862216">
      <w:pPr>
        <w:pStyle w:val="ZD2nadpis"/>
        <w:numPr>
          <w:ilvl w:val="0"/>
          <w:numId w:val="35"/>
        </w:numPr>
        <w:ind w:left="426"/>
      </w:pPr>
      <w:bookmarkStart w:id="58" w:name="_Toc532824909"/>
      <w:r w:rsidRPr="00E716D6">
        <w:t>Bezpečnost lidských zdrojů</w:t>
      </w:r>
      <w:bookmarkEnd w:id="58"/>
    </w:p>
    <w:p w14:paraId="6621F615" w14:textId="77777777" w:rsidR="00F90E81" w:rsidRPr="00920D5C" w:rsidRDefault="00F90E81" w:rsidP="00F90E81">
      <w:pPr>
        <w:keepNext/>
        <w:spacing w:after="0" w:line="240" w:lineRule="auto"/>
        <w:jc w:val="both"/>
        <w:rPr>
          <w:rFonts w:cs="Tahoma"/>
        </w:rPr>
      </w:pPr>
      <w:r w:rsidRPr="006C7278">
        <w:rPr>
          <w:rFonts w:eastAsia="Lucida Sans Unicode" w:cs="Times New Roman"/>
        </w:rPr>
        <w:t>Zhotovitel připraví poučení a zajistí poučení všech na dodávce participujících stran o bezpečnostních pravidlech, jež se musí v průběhu dodávky dodržovat a zajistí jejich dodržování nasazením kontrolních a</w:t>
      </w:r>
      <w:r w:rsidRPr="002E6845">
        <w:rPr>
          <w:rFonts w:eastAsia="Lucida Sans Unicode" w:cs="Times New Roman"/>
        </w:rPr>
        <w:t xml:space="preserve"> vynucovacích mechanismů. Rozsah poučení podléhá schválení Objednatele.</w:t>
      </w:r>
      <w:r w:rsidRPr="00920D5C">
        <w:rPr>
          <w:rFonts w:cs="Tahoma"/>
        </w:rPr>
        <w:t xml:space="preserve"> </w:t>
      </w:r>
    </w:p>
    <w:p w14:paraId="3FEA7A9E" w14:textId="77777777" w:rsidR="00F90E81" w:rsidRPr="006C7278" w:rsidRDefault="00F90E81" w:rsidP="00F90E81">
      <w:pPr>
        <w:keepNext/>
        <w:spacing w:after="0" w:line="240" w:lineRule="auto"/>
        <w:jc w:val="both"/>
        <w:rPr>
          <w:rFonts w:eastAsia="Lucida Sans Unicode" w:cs="Times New Roman"/>
        </w:rPr>
      </w:pPr>
    </w:p>
    <w:p w14:paraId="216EC3F6" w14:textId="77777777" w:rsidR="00F90E81" w:rsidRPr="00E716D6" w:rsidRDefault="00F90E81" w:rsidP="00862216">
      <w:pPr>
        <w:pStyle w:val="ZD2nadpis"/>
        <w:numPr>
          <w:ilvl w:val="0"/>
          <w:numId w:val="35"/>
        </w:numPr>
        <w:ind w:left="426"/>
      </w:pPr>
      <w:bookmarkStart w:id="59" w:name="_Toc532824910"/>
      <w:r w:rsidRPr="00E716D6">
        <w:t xml:space="preserve">Požadavky na </w:t>
      </w:r>
      <w:bookmarkStart w:id="60" w:name="_Toc414525016"/>
      <w:r w:rsidRPr="00E716D6">
        <w:t>systémovou a provozní bezpečnostní dokumentaci</w:t>
      </w:r>
      <w:bookmarkEnd w:id="59"/>
      <w:bookmarkEnd w:id="60"/>
    </w:p>
    <w:p w14:paraId="31606F90" w14:textId="77777777" w:rsidR="00F90E81" w:rsidRPr="00E716D6" w:rsidRDefault="00F90E81" w:rsidP="00F90E81">
      <w:pPr>
        <w:spacing w:after="0" w:line="240" w:lineRule="auto"/>
        <w:jc w:val="both"/>
        <w:rPr>
          <w:rFonts w:cs="Tahoma"/>
        </w:rPr>
      </w:pPr>
      <w:r w:rsidRPr="006C7278">
        <w:rPr>
          <w:rFonts w:eastAsia="Lucida Sans Unicode" w:cs="Times New Roman"/>
        </w:rPr>
        <w:t xml:space="preserve">Nedílnou součástí poskytovaného plnění je zdokumentování všech bezpečnostních nastavení, funkcí a mechanismů formou zpracování bezpečnostní dokumentace a dále také zpracování provozní dokumentace </w:t>
      </w:r>
      <w:r>
        <w:rPr>
          <w:rFonts w:eastAsia="Lucida Sans Unicode" w:cs="Times New Roman"/>
        </w:rPr>
        <w:t>v souladu s touto Smlouvou.</w:t>
      </w:r>
      <w:r w:rsidRPr="00E716D6">
        <w:rPr>
          <w:rFonts w:cs="Tahoma"/>
        </w:rPr>
        <w:t xml:space="preserve">   </w:t>
      </w:r>
    </w:p>
    <w:p w14:paraId="5BA4ADD2" w14:textId="77777777" w:rsidR="00F90E81" w:rsidRPr="00920D5C" w:rsidRDefault="00F90E81" w:rsidP="00F90E81">
      <w:pPr>
        <w:pStyle w:val="Odstavecseseznamem"/>
        <w:spacing w:after="0" w:line="240" w:lineRule="auto"/>
        <w:contextualSpacing w:val="0"/>
        <w:rPr>
          <w:rFonts w:cs="Tahoma"/>
          <w:sz w:val="22"/>
          <w:szCs w:val="22"/>
        </w:rPr>
      </w:pPr>
    </w:p>
    <w:p w14:paraId="57AD2834" w14:textId="77777777" w:rsidR="00F90E81" w:rsidRPr="00E716D6" w:rsidRDefault="00F90E81" w:rsidP="00862216">
      <w:pPr>
        <w:pStyle w:val="ZD2nadpis"/>
        <w:numPr>
          <w:ilvl w:val="0"/>
          <w:numId w:val="35"/>
        </w:numPr>
        <w:ind w:left="426"/>
      </w:pPr>
      <w:bookmarkStart w:id="61" w:name="_Toc414525018"/>
      <w:bookmarkStart w:id="62" w:name="_Toc532824911"/>
      <w:r w:rsidRPr="00E716D6">
        <w:lastRenderedPageBreak/>
        <w:t>Fyzická ochrana a bezpečnost prostředí</w:t>
      </w:r>
      <w:bookmarkEnd w:id="61"/>
      <w:bookmarkEnd w:id="62"/>
    </w:p>
    <w:p w14:paraId="28EC47B5" w14:textId="77777777" w:rsidR="00F90E81" w:rsidRPr="0092486A" w:rsidRDefault="00F90E81" w:rsidP="00C82249">
      <w:pPr>
        <w:pStyle w:val="Odstavecseseznamem"/>
        <w:numPr>
          <w:ilvl w:val="0"/>
          <w:numId w:val="26"/>
        </w:numPr>
        <w:spacing w:before="0" w:after="0" w:line="240" w:lineRule="auto"/>
        <w:ind w:left="714" w:hanging="357"/>
        <w:contextualSpacing w:val="0"/>
        <w:rPr>
          <w:rFonts w:cs="Tahoma"/>
          <w:sz w:val="22"/>
          <w:szCs w:val="22"/>
        </w:rPr>
      </w:pPr>
      <w:r w:rsidRPr="0092486A">
        <w:rPr>
          <w:rFonts w:cs="Tahoma"/>
          <w:sz w:val="22"/>
          <w:szCs w:val="22"/>
        </w:rPr>
        <w:t>Zhotovitel se zavazuje dodržovat režimová bezpečnostní opatření využívaných prostor, zejména pak v oblasti fyzické ochrany, kde jsou umístěny komponenty technologických a komunikačních systémů, anebo datové nosiče</w:t>
      </w:r>
      <w:r>
        <w:rPr>
          <w:rFonts w:cs="Tahoma"/>
          <w:sz w:val="22"/>
          <w:szCs w:val="22"/>
        </w:rPr>
        <w:t>;</w:t>
      </w:r>
    </w:p>
    <w:p w14:paraId="0B87A50D" w14:textId="77777777" w:rsidR="00F90E81" w:rsidRPr="00920D5C" w:rsidRDefault="00F90E81" w:rsidP="00C82249">
      <w:pPr>
        <w:pStyle w:val="Odstavecseseznamem"/>
        <w:numPr>
          <w:ilvl w:val="0"/>
          <w:numId w:val="26"/>
        </w:numPr>
        <w:spacing w:before="0" w:after="0" w:line="240" w:lineRule="auto"/>
        <w:ind w:left="714" w:hanging="357"/>
        <w:contextualSpacing w:val="0"/>
        <w:rPr>
          <w:rFonts w:cs="Tahoma"/>
          <w:sz w:val="22"/>
          <w:szCs w:val="22"/>
        </w:rPr>
      </w:pPr>
      <w:r w:rsidRPr="0092486A">
        <w:rPr>
          <w:rFonts w:cs="Tahoma"/>
          <w:sz w:val="22"/>
          <w:szCs w:val="22"/>
        </w:rPr>
        <w:t>Zhotovitel se zavazuje, že v místech plnění předmětu smlouvy neponechá volně dostupná instalační, záložní nebo archivní média ani dokumentaci k předmětu plnění dle této Smlouvy.</w:t>
      </w:r>
    </w:p>
    <w:p w14:paraId="6DD3A356" w14:textId="77777777" w:rsidR="00F90E81" w:rsidRPr="00920D5C" w:rsidRDefault="00F90E81" w:rsidP="00F90E81">
      <w:pPr>
        <w:pStyle w:val="Odstavecseseznamem"/>
        <w:spacing w:after="0" w:line="240" w:lineRule="auto"/>
        <w:ind w:left="714"/>
        <w:contextualSpacing w:val="0"/>
        <w:rPr>
          <w:rFonts w:cs="Tahoma"/>
          <w:sz w:val="22"/>
          <w:szCs w:val="22"/>
        </w:rPr>
      </w:pPr>
    </w:p>
    <w:p w14:paraId="6B2DFC3F" w14:textId="77777777" w:rsidR="00F90E81" w:rsidRPr="00E716D6" w:rsidRDefault="00F90E81" w:rsidP="00862216">
      <w:pPr>
        <w:pStyle w:val="ZD2nadpis"/>
        <w:numPr>
          <w:ilvl w:val="0"/>
          <w:numId w:val="35"/>
        </w:numPr>
        <w:ind w:left="426"/>
      </w:pPr>
      <w:bookmarkStart w:id="63" w:name="_Toc414525019"/>
      <w:bookmarkStart w:id="64" w:name="_Toc532824912"/>
      <w:r w:rsidRPr="00E716D6">
        <w:t>Požadavky na Řízení přístupu</w:t>
      </w:r>
      <w:bookmarkEnd w:id="63"/>
      <w:bookmarkEnd w:id="64"/>
    </w:p>
    <w:p w14:paraId="5E32ED34" w14:textId="77777777" w:rsidR="00F90E81" w:rsidRPr="00181C2A" w:rsidRDefault="00F90E81" w:rsidP="00C82249">
      <w:pPr>
        <w:pStyle w:val="Odstavecseseznamem"/>
        <w:numPr>
          <w:ilvl w:val="0"/>
          <w:numId w:val="32"/>
        </w:numPr>
        <w:spacing w:before="0" w:after="0" w:line="240" w:lineRule="auto"/>
        <w:contextualSpacing w:val="0"/>
        <w:rPr>
          <w:rFonts w:cs="Tahoma"/>
          <w:sz w:val="22"/>
          <w:szCs w:val="22"/>
        </w:rPr>
      </w:pPr>
      <w:r w:rsidRPr="00181C2A">
        <w:rPr>
          <w:rFonts w:cs="Tahoma"/>
          <w:sz w:val="22"/>
          <w:szCs w:val="22"/>
        </w:rPr>
        <w:t>Zhotovitel bere na vědomí, že přístup k datům, informacím či zařízením souvisejícím s předmětem Smlouvy je možné povolit pouze fyzické identitě zaměstnance Zhotovitele / poddodavatele Zhotovitele, a to na základě požadavku Zhotovitele na přístup</w:t>
      </w:r>
      <w:r>
        <w:rPr>
          <w:rFonts w:cs="Tahoma"/>
          <w:sz w:val="22"/>
          <w:szCs w:val="22"/>
        </w:rPr>
        <w:t xml:space="preserve"> schváleného objednatelem;</w:t>
      </w:r>
    </w:p>
    <w:p w14:paraId="62C2C884" w14:textId="77777777" w:rsidR="00F90E81" w:rsidRPr="00181C2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181C2A">
        <w:rPr>
          <w:rFonts w:cs="Tahoma"/>
          <w:sz w:val="22"/>
          <w:szCs w:val="22"/>
        </w:rPr>
        <w:t>Zhotovitel bere na vědomí, že přidělení oprávnění zaměstnanci Zhotovitele musí být řízeno zásadou tzv. „potřeba vědět (need-to-know principle) a není nárokové</w:t>
      </w:r>
      <w:r>
        <w:rPr>
          <w:rFonts w:cs="Tahoma"/>
          <w:sz w:val="22"/>
          <w:szCs w:val="22"/>
        </w:rPr>
        <w:t>;</w:t>
      </w:r>
    </w:p>
    <w:p w14:paraId="65936DFB" w14:textId="77777777" w:rsidR="00F90E81" w:rsidRPr="00181C2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181C2A">
        <w:rPr>
          <w:rFonts w:cs="Tahoma"/>
          <w:sz w:val="22"/>
          <w:szCs w:val="22"/>
        </w:rPr>
        <w:t>Zhotovitel se zavazuje, že udělený přístup nesmí být sdílen více zaměstnanci Zhotovitele nebo poddodavatele Zhotovitele</w:t>
      </w:r>
      <w:r>
        <w:rPr>
          <w:rFonts w:cs="Tahoma"/>
          <w:sz w:val="22"/>
          <w:szCs w:val="22"/>
        </w:rPr>
        <w:t>;</w:t>
      </w:r>
    </w:p>
    <w:p w14:paraId="63EF23F4"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 xml:space="preserve">Zhotovitel se zavazuje, že nebude instalovat a používat žádné nástroje, které nebyly odsouhlaseny Objednatelem a jejichž užívání by mohlo ohrozit kybernetickou bezpečnost. </w:t>
      </w:r>
    </w:p>
    <w:p w14:paraId="68432573"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r>
        <w:rPr>
          <w:rFonts w:cs="Tahoma"/>
          <w:sz w:val="22"/>
          <w:szCs w:val="22"/>
        </w:rPr>
        <w:t>;</w:t>
      </w:r>
    </w:p>
    <w:p w14:paraId="73009680" w14:textId="77777777" w:rsidR="00F90E81" w:rsidRPr="0092486A" w:rsidRDefault="00F90E81" w:rsidP="00C82249">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r>
        <w:rPr>
          <w:rFonts w:cs="Tahoma"/>
          <w:sz w:val="22"/>
          <w:szCs w:val="22"/>
        </w:rPr>
        <w:t>;</w:t>
      </w:r>
    </w:p>
    <w:p w14:paraId="5CD295E6" w14:textId="1680CC44" w:rsidR="00F90E81" w:rsidRPr="00AF75BA" w:rsidRDefault="00F90E81" w:rsidP="00AF75BA">
      <w:pPr>
        <w:pStyle w:val="Odstavecseseznamem"/>
        <w:numPr>
          <w:ilvl w:val="0"/>
          <w:numId w:val="32"/>
        </w:numPr>
        <w:spacing w:before="0" w:after="0" w:line="240" w:lineRule="auto"/>
        <w:ind w:left="714" w:hanging="357"/>
        <w:contextualSpacing w:val="0"/>
        <w:rPr>
          <w:rFonts w:cs="Tahoma"/>
          <w:sz w:val="22"/>
          <w:szCs w:val="22"/>
        </w:rPr>
      </w:pPr>
      <w:r w:rsidRPr="0092486A">
        <w:rPr>
          <w:rFonts w:cs="Tahoma"/>
          <w:sz w:val="22"/>
          <w:szCs w:val="22"/>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15CD777E" w14:textId="77777777" w:rsidR="00F90E81" w:rsidRPr="00920D5C" w:rsidRDefault="00F90E81" w:rsidP="00F90E81">
      <w:pPr>
        <w:pStyle w:val="Odstavecseseznamem"/>
        <w:spacing w:after="0" w:line="240" w:lineRule="auto"/>
        <w:ind w:left="714"/>
        <w:contextualSpacing w:val="0"/>
        <w:rPr>
          <w:rFonts w:cs="Tahoma"/>
          <w:sz w:val="22"/>
          <w:szCs w:val="22"/>
        </w:rPr>
      </w:pPr>
    </w:p>
    <w:p w14:paraId="066DD593" w14:textId="77777777" w:rsidR="00F90E81" w:rsidRPr="00E716D6" w:rsidRDefault="00F90E81" w:rsidP="00862216">
      <w:pPr>
        <w:pStyle w:val="ZD2nadpis"/>
        <w:numPr>
          <w:ilvl w:val="0"/>
          <w:numId w:val="35"/>
        </w:numPr>
        <w:ind w:left="426"/>
      </w:pPr>
      <w:bookmarkStart w:id="65" w:name="_Toc414525020"/>
      <w:bookmarkStart w:id="66" w:name="_Toc532824913"/>
      <w:r w:rsidRPr="00E716D6">
        <w:t>Monitorování</w:t>
      </w:r>
      <w:bookmarkStart w:id="67" w:name="_Toc414525022"/>
      <w:bookmarkEnd w:id="65"/>
      <w:r w:rsidRPr="00E716D6">
        <w:t xml:space="preserve"> činností</w:t>
      </w:r>
      <w:bookmarkEnd w:id="66"/>
    </w:p>
    <w:bookmarkEnd w:id="67"/>
    <w:p w14:paraId="2A13AD5D" w14:textId="45B9DB08" w:rsidR="00F90E81" w:rsidRPr="00AF75BA" w:rsidRDefault="00F90E81" w:rsidP="00AF75BA">
      <w:pPr>
        <w:spacing w:after="0" w:line="240" w:lineRule="auto"/>
        <w:rPr>
          <w:rFonts w:cs="Tahoma"/>
        </w:rPr>
      </w:pPr>
      <w:r w:rsidRPr="00CB49DF">
        <w:rPr>
          <w:rFonts w:cs="Tahoma"/>
        </w:rPr>
        <w:t>Zhotovitel bere na vědomí, že veškerá aktivita Zhotovitele a jeho plnění</w:t>
      </w:r>
      <w:r w:rsidRPr="00CB49DF">
        <w:rPr>
          <w:rFonts w:eastAsia="Calibri" w:cs="Tahoma"/>
        </w:rPr>
        <w:t xml:space="preserve"> realizované v rámci plnění předmětu Smlouvy</w:t>
      </w:r>
      <w:r w:rsidRPr="006033C3">
        <w:rPr>
          <w:rFonts w:cs="Tahoma"/>
        </w:rPr>
        <w:t xml:space="preserve"> nebo s ním úzce související budou Objednatelem průběžně a pravidelně monitorovány a vyhodnocovány s ohledem na obsah Smlouvy a interních dokumentů Objednatele.</w:t>
      </w:r>
    </w:p>
    <w:p w14:paraId="4FEE8B3F" w14:textId="77777777" w:rsidR="00F90E81" w:rsidRPr="00920D5C" w:rsidRDefault="00F90E81" w:rsidP="00F90E81">
      <w:pPr>
        <w:pStyle w:val="Odstavecseseznamem"/>
        <w:spacing w:after="0" w:line="240" w:lineRule="auto"/>
        <w:ind w:left="714"/>
        <w:rPr>
          <w:rFonts w:cs="Tahoma"/>
          <w:sz w:val="22"/>
          <w:szCs w:val="22"/>
        </w:rPr>
      </w:pPr>
    </w:p>
    <w:p w14:paraId="0D60CE26" w14:textId="77777777" w:rsidR="00F90E81" w:rsidRPr="00E716D6" w:rsidRDefault="00F90E81" w:rsidP="00862216">
      <w:pPr>
        <w:pStyle w:val="ZD2nadpis"/>
        <w:numPr>
          <w:ilvl w:val="0"/>
          <w:numId w:val="35"/>
        </w:numPr>
        <w:ind w:left="426"/>
      </w:pPr>
      <w:bookmarkStart w:id="68" w:name="_Toc532824914"/>
      <w:bookmarkStart w:id="69" w:name="_Toc414525023"/>
      <w:r w:rsidRPr="00E716D6">
        <w:t>Předání a převzetí plnění</w:t>
      </w:r>
      <w:bookmarkEnd w:id="68"/>
    </w:p>
    <w:bookmarkEnd w:id="69"/>
    <w:p w14:paraId="55D14E9C" w14:textId="77777777" w:rsidR="00F90E81" w:rsidRPr="006033C3" w:rsidRDefault="00F90E81" w:rsidP="00F90E81">
      <w:pPr>
        <w:spacing w:after="0" w:line="240" w:lineRule="auto"/>
        <w:rPr>
          <w:rFonts w:cs="Tahoma"/>
        </w:rPr>
      </w:pPr>
      <w:r w:rsidRPr="00CB49DF">
        <w:rPr>
          <w:rFonts w:cs="Tahoma"/>
        </w:rPr>
        <w:t>Zhotovitel se zavazuje dodržovat bezpečnostní požadavky i při předání a převzetí plnění dle této Smlouvy.</w:t>
      </w:r>
    </w:p>
    <w:p w14:paraId="59C1A976" w14:textId="77777777" w:rsidR="00F90E81" w:rsidRPr="00920D5C" w:rsidRDefault="00F90E81" w:rsidP="00F90E81">
      <w:pPr>
        <w:keepNext/>
        <w:spacing w:after="0" w:line="240" w:lineRule="auto"/>
        <w:rPr>
          <w:rFonts w:eastAsia="Lucida Sans Unicode" w:cs="Times New Roman"/>
        </w:rPr>
      </w:pPr>
      <w:r w:rsidRPr="00920D5C">
        <w:rPr>
          <w:rFonts w:eastAsia="Lucida Sans Unicode" w:cs="Times New Roman"/>
        </w:rPr>
        <w:t>Objednatel je oprávněn z důvodu nedodržení bezpečnostních požadavků včetně požadavku na předání bezpečnostní dokumentace</w:t>
      </w:r>
      <w:r w:rsidRPr="00920D5C" w:rsidDel="0001555F">
        <w:rPr>
          <w:rFonts w:eastAsia="Lucida Sans Unicode" w:cs="Times New Roman"/>
        </w:rPr>
        <w:t xml:space="preserve"> </w:t>
      </w:r>
      <w:r w:rsidRPr="00920D5C">
        <w:rPr>
          <w:rFonts w:eastAsia="Lucida Sans Unicode" w:cs="Times New Roman"/>
        </w:rPr>
        <w:t>dle této Smlouvy odmítnout převzetí (části) plnění Smlouvy.</w:t>
      </w:r>
    </w:p>
    <w:p w14:paraId="758EF831" w14:textId="77777777" w:rsidR="00F90E81" w:rsidRPr="00920D5C" w:rsidRDefault="00F90E81" w:rsidP="00F90E81">
      <w:pPr>
        <w:keepNext/>
        <w:spacing w:after="0" w:line="240" w:lineRule="auto"/>
        <w:jc w:val="both"/>
        <w:rPr>
          <w:rFonts w:eastAsia="Lucida Sans Unicode" w:cs="Times New Roman"/>
        </w:rPr>
      </w:pPr>
    </w:p>
    <w:p w14:paraId="08D47853" w14:textId="77777777" w:rsidR="00F90E81" w:rsidRPr="00E716D6" w:rsidRDefault="00F90E81" w:rsidP="00862216">
      <w:pPr>
        <w:pStyle w:val="ZD2nadpis"/>
        <w:numPr>
          <w:ilvl w:val="0"/>
          <w:numId w:val="35"/>
        </w:numPr>
        <w:ind w:left="426"/>
      </w:pPr>
      <w:bookmarkStart w:id="70" w:name="_Toc532824915"/>
      <w:r w:rsidRPr="00E716D6">
        <w:t>Likvidace dat</w:t>
      </w:r>
      <w:bookmarkEnd w:id="70"/>
    </w:p>
    <w:p w14:paraId="5A18B9D4" w14:textId="77777777" w:rsidR="00F90E81" w:rsidRPr="00E716D6" w:rsidRDefault="00F90E81" w:rsidP="00F90E81">
      <w:r w:rsidRPr="006C7278">
        <w:rPr>
          <w:rFonts w:eastAsia="Lucida Sans Unicode" w:cs="Times New Roman"/>
        </w:rPr>
        <w:t>Zhotovitel se zavazuje plnit požadavky Objednatele v oblasti likvidace dat (ať už dat na papírových médiích, dat zpracovávaných elektronicky nebo prostřednictvím jakýchkoli dalších nosičů dat).</w:t>
      </w:r>
    </w:p>
    <w:bookmarkEnd w:id="35"/>
    <w:p w14:paraId="1BC1788C" w14:textId="7294A7B2" w:rsidR="00344274" w:rsidRPr="000C5C37" w:rsidRDefault="00344274">
      <w:pPr>
        <w:rPr>
          <w:rFonts w:eastAsiaTheme="majorEastAsia" w:cstheme="majorBidi"/>
          <w:b/>
          <w:bCs/>
          <w:sz w:val="28"/>
          <w:lang w:eastAsia="en-US"/>
        </w:rPr>
      </w:pPr>
    </w:p>
    <w:sectPr w:rsidR="00344274" w:rsidRPr="000C5C37" w:rsidSect="00AE3D97">
      <w:headerReference w:type="default" r:id="rId9"/>
      <w:footerReference w:type="default" r:id="rId10"/>
      <w:pgSz w:w="11906" w:h="16838"/>
      <w:pgMar w:top="1418" w:right="1304" w:bottom="1418" w:left="119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E066C" w14:textId="77777777" w:rsidR="00446460" w:rsidRDefault="00446460" w:rsidP="00401355">
      <w:pPr>
        <w:spacing w:after="0" w:line="240" w:lineRule="auto"/>
      </w:pPr>
      <w:r>
        <w:separator/>
      </w:r>
    </w:p>
  </w:endnote>
  <w:endnote w:type="continuationSeparator" w:id="0">
    <w:p w14:paraId="014ADF84" w14:textId="77777777" w:rsidR="00446460" w:rsidRDefault="00446460" w:rsidP="00401355">
      <w:pPr>
        <w:spacing w:after="0" w:line="240" w:lineRule="auto"/>
      </w:pPr>
      <w:r>
        <w:continuationSeparator/>
      </w:r>
    </w:p>
  </w:endnote>
  <w:endnote w:type="continuationNotice" w:id="1">
    <w:p w14:paraId="743ECC21" w14:textId="77777777" w:rsidR="00446460" w:rsidRDefault="004464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gnika">
    <w:altName w:val="Calibri"/>
    <w:panose1 w:val="020B0604020202020204"/>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16B4" w14:textId="23A09EA0" w:rsidR="00C32CD4" w:rsidRDefault="00C32CD4" w:rsidP="00AE3D97">
    <w:pPr>
      <w:pStyle w:val="Zpat"/>
      <w:jc w:val="right"/>
    </w:pPr>
    <w:r>
      <w:rPr>
        <w:rFonts w:cs="Arial"/>
        <w:sz w:val="20"/>
      </w:rPr>
      <w:t xml:space="preserve">                                                          </w:t>
    </w: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sidR="00573608">
      <w:rPr>
        <w:rFonts w:cs="Arial"/>
        <w:b/>
        <w:noProof/>
        <w:sz w:val="20"/>
        <w:szCs w:val="20"/>
      </w:rPr>
      <w:t>7</w:t>
    </w:r>
    <w:r w:rsidRPr="00913B7F">
      <w:rPr>
        <w:rFonts w:cs="Arial"/>
        <w:b/>
        <w:sz w:val="20"/>
        <w:szCs w:val="20"/>
      </w:rPr>
      <w:fldChar w:fldCharType="end"/>
    </w:r>
  </w:p>
  <w:p w14:paraId="68AD5773" w14:textId="7D44AB5D" w:rsidR="00E71EFC" w:rsidRDefault="00E71EFC" w:rsidP="00E71E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A15BB" w14:textId="77777777" w:rsidR="00446460" w:rsidRDefault="00446460" w:rsidP="00401355">
      <w:pPr>
        <w:spacing w:after="0" w:line="240" w:lineRule="auto"/>
      </w:pPr>
      <w:r>
        <w:separator/>
      </w:r>
    </w:p>
  </w:footnote>
  <w:footnote w:type="continuationSeparator" w:id="0">
    <w:p w14:paraId="29C2FD8C" w14:textId="77777777" w:rsidR="00446460" w:rsidRDefault="00446460" w:rsidP="00401355">
      <w:pPr>
        <w:spacing w:after="0" w:line="240" w:lineRule="auto"/>
      </w:pPr>
      <w:r>
        <w:continuationSeparator/>
      </w:r>
    </w:p>
  </w:footnote>
  <w:footnote w:type="continuationNotice" w:id="1">
    <w:p w14:paraId="7B0B0D61" w14:textId="77777777" w:rsidR="00446460" w:rsidRDefault="004464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D88B7" w14:textId="558BD009" w:rsidR="00E71EFC" w:rsidRDefault="00F47826" w:rsidP="00E71EFC">
    <w:pPr>
      <w:spacing w:after="0"/>
    </w:pPr>
    <w:r>
      <w:rPr>
        <w:noProof/>
      </w:rPr>
      <w:drawing>
        <wp:anchor distT="0" distB="0" distL="114300" distR="114300" simplePos="0" relativeHeight="251659264" behindDoc="0" locked="0" layoutInCell="1" allowOverlap="1" wp14:anchorId="1347B435" wp14:editId="12BB5EFA">
          <wp:simplePos x="0" y="0"/>
          <wp:positionH relativeFrom="margin">
            <wp:posOffset>3827780</wp:posOffset>
          </wp:positionH>
          <wp:positionV relativeFrom="paragraph">
            <wp:posOffset>-246380</wp:posOffset>
          </wp:positionV>
          <wp:extent cx="2109600" cy="565200"/>
          <wp:effectExtent l="0" t="0" r="5080" b="6350"/>
          <wp:wrapNone/>
          <wp:docPr id="2"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600" cy="565200"/>
                  </a:xfrm>
                  <a:prstGeom prst="rect">
                    <a:avLst/>
                  </a:prstGeom>
                  <a:noFill/>
                </pic:spPr>
              </pic:pic>
            </a:graphicData>
          </a:graphic>
          <wp14:sizeRelH relativeFrom="margin">
            <wp14:pctWidth>0</wp14:pctWidth>
          </wp14:sizeRelH>
          <wp14:sizeRelV relativeFrom="margin">
            <wp14:pctHeight>0</wp14:pctHeight>
          </wp14:sizeRelV>
        </wp:anchor>
      </w:drawing>
    </w:r>
    <w:r w:rsidR="00312B24" w:rsidRPr="00312B24">
      <w:t xml:space="preserve"> </w:t>
    </w:r>
  </w:p>
  <w:p w14:paraId="23171B04" w14:textId="36C3FC19" w:rsidR="00380D3B" w:rsidRDefault="00380D3B" w:rsidP="007E670B">
    <w:pPr>
      <w:spacing w:after="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5.6pt;height:35.2pt" o:bullet="t">
        <v:imagedata r:id="rId1" o:title="odrazka_smm"/>
      </v:shape>
    </w:pict>
  </w:numPicBullet>
  <w:abstractNum w:abstractNumId="0"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F67E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5E2B53"/>
    <w:multiLevelType w:val="hybridMultilevel"/>
    <w:tmpl w:val="979A85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C521EED"/>
    <w:multiLevelType w:val="hybridMultilevel"/>
    <w:tmpl w:val="41A4B782"/>
    <w:lvl w:ilvl="0" w:tplc="04050005">
      <w:start w:val="1"/>
      <w:numFmt w:val="bullet"/>
      <w:lvlText w:val=""/>
      <w:lvlJc w:val="left"/>
      <w:pPr>
        <w:ind w:left="786"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DF30A3"/>
    <w:multiLevelType w:val="multilevel"/>
    <w:tmpl w:val="845056DA"/>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ED1322"/>
    <w:multiLevelType w:val="hybridMultilevel"/>
    <w:tmpl w:val="50BCA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0"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2"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49476CEF"/>
    <w:multiLevelType w:val="hybridMultilevel"/>
    <w:tmpl w:val="839437D2"/>
    <w:lvl w:ilvl="0" w:tplc="A412E24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CF797F"/>
    <w:multiLevelType w:val="hybridMultilevel"/>
    <w:tmpl w:val="F38CEC4E"/>
    <w:lvl w:ilvl="0" w:tplc="7908C81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3"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535705146">
    <w:abstractNumId w:val="4"/>
  </w:num>
  <w:num w:numId="2" w16cid:durableId="1723141315">
    <w:abstractNumId w:val="32"/>
  </w:num>
  <w:num w:numId="3" w16cid:durableId="494881516">
    <w:abstractNumId w:val="30"/>
  </w:num>
  <w:num w:numId="4" w16cid:durableId="241530010">
    <w:abstractNumId w:val="27"/>
  </w:num>
  <w:num w:numId="5" w16cid:durableId="1403793378">
    <w:abstractNumId w:val="6"/>
  </w:num>
  <w:num w:numId="6" w16cid:durableId="1398897223">
    <w:abstractNumId w:val="33"/>
  </w:num>
  <w:num w:numId="7" w16cid:durableId="1123960664">
    <w:abstractNumId w:val="18"/>
  </w:num>
  <w:num w:numId="8" w16cid:durableId="371923818">
    <w:abstractNumId w:val="7"/>
  </w:num>
  <w:num w:numId="9" w16cid:durableId="528833953">
    <w:abstractNumId w:val="17"/>
  </w:num>
  <w:num w:numId="10" w16cid:durableId="1592590914">
    <w:abstractNumId w:val="15"/>
  </w:num>
  <w:num w:numId="11" w16cid:durableId="543368331">
    <w:abstractNumId w:val="28"/>
  </w:num>
  <w:num w:numId="12" w16cid:durableId="1514876773">
    <w:abstractNumId w:val="22"/>
  </w:num>
  <w:num w:numId="13" w16cid:durableId="30613313">
    <w:abstractNumId w:val="14"/>
  </w:num>
  <w:num w:numId="14" w16cid:durableId="1374618072">
    <w:abstractNumId w:val="12"/>
  </w:num>
  <w:num w:numId="15" w16cid:durableId="1607998231">
    <w:abstractNumId w:val="24"/>
  </w:num>
  <w:num w:numId="16" w16cid:durableId="491259305">
    <w:abstractNumId w:val="23"/>
  </w:num>
  <w:num w:numId="17" w16cid:durableId="217666970">
    <w:abstractNumId w:val="19"/>
  </w:num>
  <w:num w:numId="18" w16cid:durableId="897742816">
    <w:abstractNumId w:val="5"/>
  </w:num>
  <w:num w:numId="19" w16cid:durableId="48384756">
    <w:abstractNumId w:val="35"/>
  </w:num>
  <w:num w:numId="20" w16cid:durableId="832529348">
    <w:abstractNumId w:val="9"/>
  </w:num>
  <w:num w:numId="21" w16cid:durableId="902064329">
    <w:abstractNumId w:val="36"/>
  </w:num>
  <w:num w:numId="22" w16cid:durableId="1512063508">
    <w:abstractNumId w:val="11"/>
  </w:num>
  <w:num w:numId="23" w16cid:durableId="426999326">
    <w:abstractNumId w:val="8"/>
  </w:num>
  <w:num w:numId="24" w16cid:durableId="296028398">
    <w:abstractNumId w:val="20"/>
  </w:num>
  <w:num w:numId="25" w16cid:durableId="712774208">
    <w:abstractNumId w:val="1"/>
  </w:num>
  <w:num w:numId="26" w16cid:durableId="2073575421">
    <w:abstractNumId w:val="34"/>
  </w:num>
  <w:num w:numId="27" w16cid:durableId="1931502218">
    <w:abstractNumId w:val="10"/>
  </w:num>
  <w:num w:numId="28" w16cid:durableId="1291012738">
    <w:abstractNumId w:val="31"/>
  </w:num>
  <w:num w:numId="29" w16cid:durableId="298149629">
    <w:abstractNumId w:val="2"/>
  </w:num>
  <w:num w:numId="30" w16cid:durableId="973372980">
    <w:abstractNumId w:val="26"/>
  </w:num>
  <w:num w:numId="31" w16cid:durableId="746417761">
    <w:abstractNumId w:val="21"/>
  </w:num>
  <w:num w:numId="32" w16cid:durableId="615645837">
    <w:abstractNumId w:val="0"/>
  </w:num>
  <w:num w:numId="33" w16cid:durableId="2097168799">
    <w:abstractNumId w:val="13"/>
  </w:num>
  <w:num w:numId="34" w16cid:durableId="1013409983">
    <w:abstractNumId w:val="3"/>
  </w:num>
  <w:num w:numId="35" w16cid:durableId="641008458">
    <w:abstractNumId w:val="16"/>
  </w:num>
  <w:num w:numId="36" w16cid:durableId="1036736198">
    <w:abstractNumId w:val="29"/>
  </w:num>
  <w:num w:numId="37" w16cid:durableId="1247110756">
    <w:abstractNumId w:val="25"/>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lanský Roman (PKN-ICT)">
    <w15:presenceInfo w15:providerId="AD" w15:userId="S::roman.polansky@nempk.cz::ba9ca66c-a5f2-4a23-a7f7-6813f233b6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06B21"/>
    <w:rsid w:val="00010184"/>
    <w:rsid w:val="00010C32"/>
    <w:rsid w:val="00013467"/>
    <w:rsid w:val="000163A7"/>
    <w:rsid w:val="000234AA"/>
    <w:rsid w:val="00031545"/>
    <w:rsid w:val="000344B5"/>
    <w:rsid w:val="00035CDC"/>
    <w:rsid w:val="000370A3"/>
    <w:rsid w:val="00042E42"/>
    <w:rsid w:val="0004756F"/>
    <w:rsid w:val="00050AAF"/>
    <w:rsid w:val="000538C3"/>
    <w:rsid w:val="000538D0"/>
    <w:rsid w:val="000563D4"/>
    <w:rsid w:val="000572EA"/>
    <w:rsid w:val="00062385"/>
    <w:rsid w:val="00070213"/>
    <w:rsid w:val="00072741"/>
    <w:rsid w:val="00073891"/>
    <w:rsid w:val="000756A6"/>
    <w:rsid w:val="00075CC4"/>
    <w:rsid w:val="000766C2"/>
    <w:rsid w:val="000769C2"/>
    <w:rsid w:val="00076A25"/>
    <w:rsid w:val="000778E9"/>
    <w:rsid w:val="0008289B"/>
    <w:rsid w:val="0008335A"/>
    <w:rsid w:val="0008461B"/>
    <w:rsid w:val="00090922"/>
    <w:rsid w:val="00090DFD"/>
    <w:rsid w:val="000917E4"/>
    <w:rsid w:val="00094A2A"/>
    <w:rsid w:val="00095115"/>
    <w:rsid w:val="000952F0"/>
    <w:rsid w:val="000A36A1"/>
    <w:rsid w:val="000A691F"/>
    <w:rsid w:val="000A7EF8"/>
    <w:rsid w:val="000B2FAF"/>
    <w:rsid w:val="000B61B2"/>
    <w:rsid w:val="000B7283"/>
    <w:rsid w:val="000C0DD0"/>
    <w:rsid w:val="000C4A80"/>
    <w:rsid w:val="000C5C37"/>
    <w:rsid w:val="000C77CD"/>
    <w:rsid w:val="000D1C47"/>
    <w:rsid w:val="000D676F"/>
    <w:rsid w:val="000E103A"/>
    <w:rsid w:val="000E2621"/>
    <w:rsid w:val="000E3EEE"/>
    <w:rsid w:val="000E6888"/>
    <w:rsid w:val="000F0A30"/>
    <w:rsid w:val="000F1E80"/>
    <w:rsid w:val="000F643C"/>
    <w:rsid w:val="000F7F26"/>
    <w:rsid w:val="00102616"/>
    <w:rsid w:val="00105ADF"/>
    <w:rsid w:val="00106F37"/>
    <w:rsid w:val="00110E47"/>
    <w:rsid w:val="001140FF"/>
    <w:rsid w:val="00115A28"/>
    <w:rsid w:val="0011662D"/>
    <w:rsid w:val="0011794D"/>
    <w:rsid w:val="00117C3D"/>
    <w:rsid w:val="0012019F"/>
    <w:rsid w:val="0012321B"/>
    <w:rsid w:val="001272B8"/>
    <w:rsid w:val="001274E8"/>
    <w:rsid w:val="00137440"/>
    <w:rsid w:val="00141482"/>
    <w:rsid w:val="00143FF4"/>
    <w:rsid w:val="001441AD"/>
    <w:rsid w:val="00144FA0"/>
    <w:rsid w:val="00151B2B"/>
    <w:rsid w:val="001536EE"/>
    <w:rsid w:val="00155CB2"/>
    <w:rsid w:val="00156CE6"/>
    <w:rsid w:val="00160E43"/>
    <w:rsid w:val="001616F5"/>
    <w:rsid w:val="0016185C"/>
    <w:rsid w:val="001633AF"/>
    <w:rsid w:val="0016463C"/>
    <w:rsid w:val="001651D3"/>
    <w:rsid w:val="00165BD0"/>
    <w:rsid w:val="001714F5"/>
    <w:rsid w:val="001742BB"/>
    <w:rsid w:val="00176F7D"/>
    <w:rsid w:val="0018163B"/>
    <w:rsid w:val="00183B0F"/>
    <w:rsid w:val="00184B7A"/>
    <w:rsid w:val="0018523D"/>
    <w:rsid w:val="00185360"/>
    <w:rsid w:val="0018542D"/>
    <w:rsid w:val="00186E5E"/>
    <w:rsid w:val="00196D34"/>
    <w:rsid w:val="001A5A4F"/>
    <w:rsid w:val="001A62A2"/>
    <w:rsid w:val="001A7A83"/>
    <w:rsid w:val="001B09E1"/>
    <w:rsid w:val="001B3521"/>
    <w:rsid w:val="001C0696"/>
    <w:rsid w:val="001C2FDA"/>
    <w:rsid w:val="001C5468"/>
    <w:rsid w:val="001C7E2E"/>
    <w:rsid w:val="001D633B"/>
    <w:rsid w:val="001E4174"/>
    <w:rsid w:val="001E5416"/>
    <w:rsid w:val="001E5DBA"/>
    <w:rsid w:val="001F1AB6"/>
    <w:rsid w:val="001F1E10"/>
    <w:rsid w:val="00201B10"/>
    <w:rsid w:val="002026BC"/>
    <w:rsid w:val="002038DB"/>
    <w:rsid w:val="002043AC"/>
    <w:rsid w:val="002048FB"/>
    <w:rsid w:val="0020707F"/>
    <w:rsid w:val="00207127"/>
    <w:rsid w:val="0021306B"/>
    <w:rsid w:val="00216B26"/>
    <w:rsid w:val="00216C78"/>
    <w:rsid w:val="00217056"/>
    <w:rsid w:val="00222198"/>
    <w:rsid w:val="00223CC3"/>
    <w:rsid w:val="00224094"/>
    <w:rsid w:val="00227D6C"/>
    <w:rsid w:val="00233D8C"/>
    <w:rsid w:val="0023572F"/>
    <w:rsid w:val="00241E82"/>
    <w:rsid w:val="00246611"/>
    <w:rsid w:val="0024684A"/>
    <w:rsid w:val="002527F3"/>
    <w:rsid w:val="0025293A"/>
    <w:rsid w:val="0025678A"/>
    <w:rsid w:val="00265C23"/>
    <w:rsid w:val="002669C6"/>
    <w:rsid w:val="00271949"/>
    <w:rsid w:val="00275747"/>
    <w:rsid w:val="002767BB"/>
    <w:rsid w:val="002771D7"/>
    <w:rsid w:val="002826F3"/>
    <w:rsid w:val="0028467E"/>
    <w:rsid w:val="00285FDE"/>
    <w:rsid w:val="002923D5"/>
    <w:rsid w:val="0029570A"/>
    <w:rsid w:val="002A2607"/>
    <w:rsid w:val="002A2D80"/>
    <w:rsid w:val="002B1962"/>
    <w:rsid w:val="002B3816"/>
    <w:rsid w:val="002B4DF5"/>
    <w:rsid w:val="002B533D"/>
    <w:rsid w:val="002C1979"/>
    <w:rsid w:val="002C5802"/>
    <w:rsid w:val="002C6373"/>
    <w:rsid w:val="002C7888"/>
    <w:rsid w:val="002C7A70"/>
    <w:rsid w:val="002D0A23"/>
    <w:rsid w:val="002D1686"/>
    <w:rsid w:val="002D220D"/>
    <w:rsid w:val="002D300F"/>
    <w:rsid w:val="002D6B4A"/>
    <w:rsid w:val="002D70C8"/>
    <w:rsid w:val="002E1392"/>
    <w:rsid w:val="002E235E"/>
    <w:rsid w:val="002E2896"/>
    <w:rsid w:val="002E6964"/>
    <w:rsid w:val="002E6E4F"/>
    <w:rsid w:val="002E7365"/>
    <w:rsid w:val="002E746B"/>
    <w:rsid w:val="002F150E"/>
    <w:rsid w:val="003007B4"/>
    <w:rsid w:val="00301B43"/>
    <w:rsid w:val="003020A5"/>
    <w:rsid w:val="00302C86"/>
    <w:rsid w:val="00303A1F"/>
    <w:rsid w:val="00303B87"/>
    <w:rsid w:val="00304A16"/>
    <w:rsid w:val="00304C97"/>
    <w:rsid w:val="003053BD"/>
    <w:rsid w:val="00312B24"/>
    <w:rsid w:val="00312DC5"/>
    <w:rsid w:val="00312FBE"/>
    <w:rsid w:val="003212E2"/>
    <w:rsid w:val="003220A8"/>
    <w:rsid w:val="00322B36"/>
    <w:rsid w:val="0032400D"/>
    <w:rsid w:val="00325829"/>
    <w:rsid w:val="0032765C"/>
    <w:rsid w:val="003325E9"/>
    <w:rsid w:val="003330BC"/>
    <w:rsid w:val="00334408"/>
    <w:rsid w:val="003369B8"/>
    <w:rsid w:val="00344274"/>
    <w:rsid w:val="00345D41"/>
    <w:rsid w:val="00351CC7"/>
    <w:rsid w:val="00352F7F"/>
    <w:rsid w:val="0035440D"/>
    <w:rsid w:val="003561F2"/>
    <w:rsid w:val="0036080A"/>
    <w:rsid w:val="00364984"/>
    <w:rsid w:val="00365C42"/>
    <w:rsid w:val="003665DA"/>
    <w:rsid w:val="00366DE5"/>
    <w:rsid w:val="00370750"/>
    <w:rsid w:val="00370AE0"/>
    <w:rsid w:val="00372CD5"/>
    <w:rsid w:val="00380D3B"/>
    <w:rsid w:val="00382B79"/>
    <w:rsid w:val="00384CA4"/>
    <w:rsid w:val="00385983"/>
    <w:rsid w:val="0038601E"/>
    <w:rsid w:val="00387D9B"/>
    <w:rsid w:val="00393704"/>
    <w:rsid w:val="00393AC0"/>
    <w:rsid w:val="00393B1C"/>
    <w:rsid w:val="0039631A"/>
    <w:rsid w:val="003A17A3"/>
    <w:rsid w:val="003A4637"/>
    <w:rsid w:val="003A4746"/>
    <w:rsid w:val="003A5436"/>
    <w:rsid w:val="003A599F"/>
    <w:rsid w:val="003A67FB"/>
    <w:rsid w:val="003A6BE1"/>
    <w:rsid w:val="003A72C2"/>
    <w:rsid w:val="003B103C"/>
    <w:rsid w:val="003B7966"/>
    <w:rsid w:val="003C518C"/>
    <w:rsid w:val="003D2E73"/>
    <w:rsid w:val="003D3CB5"/>
    <w:rsid w:val="003D67D0"/>
    <w:rsid w:val="003D6E94"/>
    <w:rsid w:val="003E1F9E"/>
    <w:rsid w:val="003E4AB5"/>
    <w:rsid w:val="003E7194"/>
    <w:rsid w:val="003E7CDC"/>
    <w:rsid w:val="003F3995"/>
    <w:rsid w:val="00401355"/>
    <w:rsid w:val="00403F0B"/>
    <w:rsid w:val="0041138B"/>
    <w:rsid w:val="00414918"/>
    <w:rsid w:val="00414996"/>
    <w:rsid w:val="00414E80"/>
    <w:rsid w:val="004152B1"/>
    <w:rsid w:val="00416D5D"/>
    <w:rsid w:val="004178FC"/>
    <w:rsid w:val="00420FB8"/>
    <w:rsid w:val="0042231E"/>
    <w:rsid w:val="00422C02"/>
    <w:rsid w:val="00425258"/>
    <w:rsid w:val="00426861"/>
    <w:rsid w:val="004356D7"/>
    <w:rsid w:val="0043673B"/>
    <w:rsid w:val="0043760B"/>
    <w:rsid w:val="00441056"/>
    <w:rsid w:val="0044348F"/>
    <w:rsid w:val="00446460"/>
    <w:rsid w:val="00446CB2"/>
    <w:rsid w:val="0044720E"/>
    <w:rsid w:val="00451159"/>
    <w:rsid w:val="00452F3C"/>
    <w:rsid w:val="004552C3"/>
    <w:rsid w:val="00466624"/>
    <w:rsid w:val="00467117"/>
    <w:rsid w:val="004705E9"/>
    <w:rsid w:val="00472FE7"/>
    <w:rsid w:val="00480FF6"/>
    <w:rsid w:val="004821C6"/>
    <w:rsid w:val="00482F2F"/>
    <w:rsid w:val="004859E2"/>
    <w:rsid w:val="004903FC"/>
    <w:rsid w:val="00490411"/>
    <w:rsid w:val="004911F2"/>
    <w:rsid w:val="00491AE7"/>
    <w:rsid w:val="004A077E"/>
    <w:rsid w:val="004A0BAF"/>
    <w:rsid w:val="004A1D9D"/>
    <w:rsid w:val="004A307F"/>
    <w:rsid w:val="004A4DDF"/>
    <w:rsid w:val="004B069A"/>
    <w:rsid w:val="004B11E2"/>
    <w:rsid w:val="004B123A"/>
    <w:rsid w:val="004B5527"/>
    <w:rsid w:val="004C0F12"/>
    <w:rsid w:val="004C7EB2"/>
    <w:rsid w:val="004D06B1"/>
    <w:rsid w:val="004D0AA9"/>
    <w:rsid w:val="004D13D0"/>
    <w:rsid w:val="004D156E"/>
    <w:rsid w:val="004D7917"/>
    <w:rsid w:val="004E483F"/>
    <w:rsid w:val="004E716D"/>
    <w:rsid w:val="004E76A5"/>
    <w:rsid w:val="004F22D2"/>
    <w:rsid w:val="004F3E4D"/>
    <w:rsid w:val="004F44BC"/>
    <w:rsid w:val="00502050"/>
    <w:rsid w:val="005065E3"/>
    <w:rsid w:val="00506DD6"/>
    <w:rsid w:val="00507596"/>
    <w:rsid w:val="005108CE"/>
    <w:rsid w:val="00510A0C"/>
    <w:rsid w:val="00514AF9"/>
    <w:rsid w:val="00517806"/>
    <w:rsid w:val="00520139"/>
    <w:rsid w:val="00522D8C"/>
    <w:rsid w:val="00523C34"/>
    <w:rsid w:val="0052461D"/>
    <w:rsid w:val="005319DB"/>
    <w:rsid w:val="00532926"/>
    <w:rsid w:val="0053321D"/>
    <w:rsid w:val="00535A98"/>
    <w:rsid w:val="00535F9E"/>
    <w:rsid w:val="00536880"/>
    <w:rsid w:val="00541817"/>
    <w:rsid w:val="00544602"/>
    <w:rsid w:val="00545DD1"/>
    <w:rsid w:val="00547F20"/>
    <w:rsid w:val="005556EB"/>
    <w:rsid w:val="00556072"/>
    <w:rsid w:val="00556A17"/>
    <w:rsid w:val="00557193"/>
    <w:rsid w:val="00557F88"/>
    <w:rsid w:val="005608D7"/>
    <w:rsid w:val="0056154C"/>
    <w:rsid w:val="00562AB7"/>
    <w:rsid w:val="00563031"/>
    <w:rsid w:val="0056343A"/>
    <w:rsid w:val="00563E94"/>
    <w:rsid w:val="005644D4"/>
    <w:rsid w:val="00565887"/>
    <w:rsid w:val="00565AFA"/>
    <w:rsid w:val="00573608"/>
    <w:rsid w:val="00573938"/>
    <w:rsid w:val="00573A66"/>
    <w:rsid w:val="00575531"/>
    <w:rsid w:val="005805F7"/>
    <w:rsid w:val="00581AB9"/>
    <w:rsid w:val="00581D5C"/>
    <w:rsid w:val="0058593F"/>
    <w:rsid w:val="00587198"/>
    <w:rsid w:val="00587EF1"/>
    <w:rsid w:val="00591F8A"/>
    <w:rsid w:val="00592B34"/>
    <w:rsid w:val="00592E8E"/>
    <w:rsid w:val="00594270"/>
    <w:rsid w:val="005943A6"/>
    <w:rsid w:val="00596B52"/>
    <w:rsid w:val="005A1BA8"/>
    <w:rsid w:val="005A4A51"/>
    <w:rsid w:val="005B4392"/>
    <w:rsid w:val="005C0549"/>
    <w:rsid w:val="005C08C5"/>
    <w:rsid w:val="005C1633"/>
    <w:rsid w:val="005C34C2"/>
    <w:rsid w:val="005D3202"/>
    <w:rsid w:val="005D46CF"/>
    <w:rsid w:val="005D49F7"/>
    <w:rsid w:val="005D7B45"/>
    <w:rsid w:val="005E1C7C"/>
    <w:rsid w:val="005E5D6F"/>
    <w:rsid w:val="005F16B8"/>
    <w:rsid w:val="005F3588"/>
    <w:rsid w:val="005F450C"/>
    <w:rsid w:val="00600717"/>
    <w:rsid w:val="00604BDD"/>
    <w:rsid w:val="00605F50"/>
    <w:rsid w:val="00606388"/>
    <w:rsid w:val="00606DA8"/>
    <w:rsid w:val="00611E40"/>
    <w:rsid w:val="00613308"/>
    <w:rsid w:val="00613AE5"/>
    <w:rsid w:val="006165B5"/>
    <w:rsid w:val="00616E4A"/>
    <w:rsid w:val="006272B4"/>
    <w:rsid w:val="00633A78"/>
    <w:rsid w:val="006340B6"/>
    <w:rsid w:val="006368EF"/>
    <w:rsid w:val="00640A13"/>
    <w:rsid w:val="00641A01"/>
    <w:rsid w:val="00642711"/>
    <w:rsid w:val="00646339"/>
    <w:rsid w:val="0064699E"/>
    <w:rsid w:val="00650BAF"/>
    <w:rsid w:val="00651661"/>
    <w:rsid w:val="00653D07"/>
    <w:rsid w:val="006577F1"/>
    <w:rsid w:val="00657EB4"/>
    <w:rsid w:val="00661EAE"/>
    <w:rsid w:val="00664161"/>
    <w:rsid w:val="00666930"/>
    <w:rsid w:val="00671D96"/>
    <w:rsid w:val="00672363"/>
    <w:rsid w:val="0067560F"/>
    <w:rsid w:val="006777DD"/>
    <w:rsid w:val="006823D3"/>
    <w:rsid w:val="00683922"/>
    <w:rsid w:val="0068487D"/>
    <w:rsid w:val="00686021"/>
    <w:rsid w:val="006869C6"/>
    <w:rsid w:val="00690884"/>
    <w:rsid w:val="00695AA6"/>
    <w:rsid w:val="0069694E"/>
    <w:rsid w:val="00696BC8"/>
    <w:rsid w:val="006A0C86"/>
    <w:rsid w:val="006A3906"/>
    <w:rsid w:val="006A4306"/>
    <w:rsid w:val="006A6FAD"/>
    <w:rsid w:val="006B477C"/>
    <w:rsid w:val="006C0D3A"/>
    <w:rsid w:val="006C1952"/>
    <w:rsid w:val="006C1D85"/>
    <w:rsid w:val="006C6B36"/>
    <w:rsid w:val="006C6BD0"/>
    <w:rsid w:val="006D0327"/>
    <w:rsid w:val="006D05EB"/>
    <w:rsid w:val="006D3B74"/>
    <w:rsid w:val="006D3E19"/>
    <w:rsid w:val="006D71D3"/>
    <w:rsid w:val="006E37FE"/>
    <w:rsid w:val="006E4E22"/>
    <w:rsid w:val="006E5F49"/>
    <w:rsid w:val="006E62B1"/>
    <w:rsid w:val="006E74C8"/>
    <w:rsid w:val="006F01B5"/>
    <w:rsid w:val="006F64B7"/>
    <w:rsid w:val="006F7883"/>
    <w:rsid w:val="00701C7E"/>
    <w:rsid w:val="0070211D"/>
    <w:rsid w:val="00702DCC"/>
    <w:rsid w:val="00704325"/>
    <w:rsid w:val="00704A5B"/>
    <w:rsid w:val="007109B7"/>
    <w:rsid w:val="00716225"/>
    <w:rsid w:val="00716C1E"/>
    <w:rsid w:val="007177F3"/>
    <w:rsid w:val="00720826"/>
    <w:rsid w:val="007217E7"/>
    <w:rsid w:val="007223DD"/>
    <w:rsid w:val="007235B2"/>
    <w:rsid w:val="00725D19"/>
    <w:rsid w:val="00727373"/>
    <w:rsid w:val="00732482"/>
    <w:rsid w:val="00733E7F"/>
    <w:rsid w:val="007345F2"/>
    <w:rsid w:val="00734EE6"/>
    <w:rsid w:val="00736BD1"/>
    <w:rsid w:val="00742F61"/>
    <w:rsid w:val="00743B30"/>
    <w:rsid w:val="00745F78"/>
    <w:rsid w:val="00747F9B"/>
    <w:rsid w:val="007523C5"/>
    <w:rsid w:val="007524B3"/>
    <w:rsid w:val="0075284F"/>
    <w:rsid w:val="00754B7F"/>
    <w:rsid w:val="007577D2"/>
    <w:rsid w:val="0076170F"/>
    <w:rsid w:val="007647DA"/>
    <w:rsid w:val="007655C8"/>
    <w:rsid w:val="00771D5B"/>
    <w:rsid w:val="007770E1"/>
    <w:rsid w:val="00781313"/>
    <w:rsid w:val="00781731"/>
    <w:rsid w:val="00781B32"/>
    <w:rsid w:val="00782E47"/>
    <w:rsid w:val="00783E23"/>
    <w:rsid w:val="00795742"/>
    <w:rsid w:val="00796B6F"/>
    <w:rsid w:val="007A0C5D"/>
    <w:rsid w:val="007A2287"/>
    <w:rsid w:val="007B070D"/>
    <w:rsid w:val="007B0A73"/>
    <w:rsid w:val="007B3E68"/>
    <w:rsid w:val="007B473D"/>
    <w:rsid w:val="007C5DB2"/>
    <w:rsid w:val="007C65A0"/>
    <w:rsid w:val="007C7A85"/>
    <w:rsid w:val="007C7F01"/>
    <w:rsid w:val="007D03A8"/>
    <w:rsid w:val="007D1F73"/>
    <w:rsid w:val="007D28B5"/>
    <w:rsid w:val="007D3944"/>
    <w:rsid w:val="007E02B8"/>
    <w:rsid w:val="007E4B2D"/>
    <w:rsid w:val="007E670B"/>
    <w:rsid w:val="007E68F3"/>
    <w:rsid w:val="007E7B31"/>
    <w:rsid w:val="007F11ED"/>
    <w:rsid w:val="007F1F18"/>
    <w:rsid w:val="007F62BA"/>
    <w:rsid w:val="007F74CF"/>
    <w:rsid w:val="00800D41"/>
    <w:rsid w:val="00801329"/>
    <w:rsid w:val="00802B46"/>
    <w:rsid w:val="00802E92"/>
    <w:rsid w:val="0080441F"/>
    <w:rsid w:val="00804683"/>
    <w:rsid w:val="008071A0"/>
    <w:rsid w:val="00811D72"/>
    <w:rsid w:val="008136F7"/>
    <w:rsid w:val="008175A4"/>
    <w:rsid w:val="00820273"/>
    <w:rsid w:val="008237BC"/>
    <w:rsid w:val="00833D7D"/>
    <w:rsid w:val="008364A0"/>
    <w:rsid w:val="008376F5"/>
    <w:rsid w:val="00837FDD"/>
    <w:rsid w:val="00842BE8"/>
    <w:rsid w:val="008431CA"/>
    <w:rsid w:val="00843837"/>
    <w:rsid w:val="00843FEC"/>
    <w:rsid w:val="0084485A"/>
    <w:rsid w:val="00844A39"/>
    <w:rsid w:val="008527E2"/>
    <w:rsid w:val="00852D2F"/>
    <w:rsid w:val="00857815"/>
    <w:rsid w:val="00857D09"/>
    <w:rsid w:val="00862216"/>
    <w:rsid w:val="00863042"/>
    <w:rsid w:val="0086368D"/>
    <w:rsid w:val="00863EC7"/>
    <w:rsid w:val="008645AE"/>
    <w:rsid w:val="0086656D"/>
    <w:rsid w:val="008677B1"/>
    <w:rsid w:val="008766DA"/>
    <w:rsid w:val="00882B3D"/>
    <w:rsid w:val="0088513B"/>
    <w:rsid w:val="008851AA"/>
    <w:rsid w:val="00890B53"/>
    <w:rsid w:val="00892ED8"/>
    <w:rsid w:val="008952A1"/>
    <w:rsid w:val="008958C8"/>
    <w:rsid w:val="00896DE2"/>
    <w:rsid w:val="00897F75"/>
    <w:rsid w:val="008A0A8C"/>
    <w:rsid w:val="008A2743"/>
    <w:rsid w:val="008A3692"/>
    <w:rsid w:val="008A37AD"/>
    <w:rsid w:val="008A4528"/>
    <w:rsid w:val="008A5DCE"/>
    <w:rsid w:val="008A6FEC"/>
    <w:rsid w:val="008A77DE"/>
    <w:rsid w:val="008B0A68"/>
    <w:rsid w:val="008B119E"/>
    <w:rsid w:val="008B1F32"/>
    <w:rsid w:val="008B6C84"/>
    <w:rsid w:val="008B75AB"/>
    <w:rsid w:val="008C0063"/>
    <w:rsid w:val="008C4A81"/>
    <w:rsid w:val="008C5F35"/>
    <w:rsid w:val="008D1637"/>
    <w:rsid w:val="008D23CD"/>
    <w:rsid w:val="008D5A85"/>
    <w:rsid w:val="008D6115"/>
    <w:rsid w:val="008D62B5"/>
    <w:rsid w:val="008E0694"/>
    <w:rsid w:val="008E4920"/>
    <w:rsid w:val="008E58FC"/>
    <w:rsid w:val="008F3879"/>
    <w:rsid w:val="008F4607"/>
    <w:rsid w:val="008F4DD9"/>
    <w:rsid w:val="008F505A"/>
    <w:rsid w:val="008F5857"/>
    <w:rsid w:val="008F6619"/>
    <w:rsid w:val="009000C6"/>
    <w:rsid w:val="00900656"/>
    <w:rsid w:val="00900D1A"/>
    <w:rsid w:val="00901631"/>
    <w:rsid w:val="00904800"/>
    <w:rsid w:val="00904AAB"/>
    <w:rsid w:val="00904F90"/>
    <w:rsid w:val="00905D41"/>
    <w:rsid w:val="009126D1"/>
    <w:rsid w:val="00915ABE"/>
    <w:rsid w:val="00916A73"/>
    <w:rsid w:val="009179D2"/>
    <w:rsid w:val="0092032B"/>
    <w:rsid w:val="00922B0D"/>
    <w:rsid w:val="00923085"/>
    <w:rsid w:val="00923852"/>
    <w:rsid w:val="00923C21"/>
    <w:rsid w:val="009264A9"/>
    <w:rsid w:val="009269D1"/>
    <w:rsid w:val="00927152"/>
    <w:rsid w:val="00927725"/>
    <w:rsid w:val="009305D5"/>
    <w:rsid w:val="00931DFE"/>
    <w:rsid w:val="00936B4B"/>
    <w:rsid w:val="00937683"/>
    <w:rsid w:val="00937F9B"/>
    <w:rsid w:val="00940C53"/>
    <w:rsid w:val="00941233"/>
    <w:rsid w:val="00943E2F"/>
    <w:rsid w:val="009461FC"/>
    <w:rsid w:val="0095245E"/>
    <w:rsid w:val="00956CC3"/>
    <w:rsid w:val="009572E7"/>
    <w:rsid w:val="00957F22"/>
    <w:rsid w:val="00964802"/>
    <w:rsid w:val="009651BA"/>
    <w:rsid w:val="00984F5A"/>
    <w:rsid w:val="00990AA2"/>
    <w:rsid w:val="00990C31"/>
    <w:rsid w:val="009925DE"/>
    <w:rsid w:val="00994C84"/>
    <w:rsid w:val="009A31DE"/>
    <w:rsid w:val="009A5E76"/>
    <w:rsid w:val="009B1090"/>
    <w:rsid w:val="009B2FE8"/>
    <w:rsid w:val="009B634D"/>
    <w:rsid w:val="009C088C"/>
    <w:rsid w:val="009C19C2"/>
    <w:rsid w:val="009C4CED"/>
    <w:rsid w:val="009C56EC"/>
    <w:rsid w:val="009C798D"/>
    <w:rsid w:val="009D1BDC"/>
    <w:rsid w:val="009D3226"/>
    <w:rsid w:val="009E32ED"/>
    <w:rsid w:val="009E3B75"/>
    <w:rsid w:val="009E592C"/>
    <w:rsid w:val="009E6F35"/>
    <w:rsid w:val="009E7AA3"/>
    <w:rsid w:val="009F2373"/>
    <w:rsid w:val="009F4A51"/>
    <w:rsid w:val="009F56C3"/>
    <w:rsid w:val="00A0209D"/>
    <w:rsid w:val="00A07D20"/>
    <w:rsid w:val="00A12A6A"/>
    <w:rsid w:val="00A20782"/>
    <w:rsid w:val="00A20939"/>
    <w:rsid w:val="00A20CED"/>
    <w:rsid w:val="00A20EB4"/>
    <w:rsid w:val="00A23200"/>
    <w:rsid w:val="00A23402"/>
    <w:rsid w:val="00A34F4F"/>
    <w:rsid w:val="00A35148"/>
    <w:rsid w:val="00A355BA"/>
    <w:rsid w:val="00A366D5"/>
    <w:rsid w:val="00A4022B"/>
    <w:rsid w:val="00A40891"/>
    <w:rsid w:val="00A50B5D"/>
    <w:rsid w:val="00A51217"/>
    <w:rsid w:val="00A52DD9"/>
    <w:rsid w:val="00A53C45"/>
    <w:rsid w:val="00A54446"/>
    <w:rsid w:val="00A56E8B"/>
    <w:rsid w:val="00A603E3"/>
    <w:rsid w:val="00A605EF"/>
    <w:rsid w:val="00A63B29"/>
    <w:rsid w:val="00A6477E"/>
    <w:rsid w:val="00A64813"/>
    <w:rsid w:val="00A70798"/>
    <w:rsid w:val="00A7275E"/>
    <w:rsid w:val="00A743BF"/>
    <w:rsid w:val="00A77191"/>
    <w:rsid w:val="00A775DB"/>
    <w:rsid w:val="00A911E9"/>
    <w:rsid w:val="00A91B88"/>
    <w:rsid w:val="00A93CDF"/>
    <w:rsid w:val="00A9741E"/>
    <w:rsid w:val="00AA5E80"/>
    <w:rsid w:val="00AA7B64"/>
    <w:rsid w:val="00AB0356"/>
    <w:rsid w:val="00AB134D"/>
    <w:rsid w:val="00AB69A6"/>
    <w:rsid w:val="00AC04F8"/>
    <w:rsid w:val="00AC589A"/>
    <w:rsid w:val="00AD5D0B"/>
    <w:rsid w:val="00AD66B2"/>
    <w:rsid w:val="00AE026E"/>
    <w:rsid w:val="00AE087E"/>
    <w:rsid w:val="00AE3D97"/>
    <w:rsid w:val="00AE7AB9"/>
    <w:rsid w:val="00AF52F0"/>
    <w:rsid w:val="00AF6E31"/>
    <w:rsid w:val="00AF75BA"/>
    <w:rsid w:val="00B0084F"/>
    <w:rsid w:val="00B04407"/>
    <w:rsid w:val="00B0493C"/>
    <w:rsid w:val="00B04FFD"/>
    <w:rsid w:val="00B067C8"/>
    <w:rsid w:val="00B15326"/>
    <w:rsid w:val="00B16E59"/>
    <w:rsid w:val="00B24F5F"/>
    <w:rsid w:val="00B260FE"/>
    <w:rsid w:val="00B26E7A"/>
    <w:rsid w:val="00B27837"/>
    <w:rsid w:val="00B3356B"/>
    <w:rsid w:val="00B34EA6"/>
    <w:rsid w:val="00B37033"/>
    <w:rsid w:val="00B37FB5"/>
    <w:rsid w:val="00B469CC"/>
    <w:rsid w:val="00B47B2F"/>
    <w:rsid w:val="00B52C42"/>
    <w:rsid w:val="00B54558"/>
    <w:rsid w:val="00B5653B"/>
    <w:rsid w:val="00B60988"/>
    <w:rsid w:val="00B641DD"/>
    <w:rsid w:val="00B652E9"/>
    <w:rsid w:val="00B717DB"/>
    <w:rsid w:val="00B71DB9"/>
    <w:rsid w:val="00B7288D"/>
    <w:rsid w:val="00B74C00"/>
    <w:rsid w:val="00B8305B"/>
    <w:rsid w:val="00B86402"/>
    <w:rsid w:val="00B8676E"/>
    <w:rsid w:val="00B872C5"/>
    <w:rsid w:val="00B92203"/>
    <w:rsid w:val="00B95CE2"/>
    <w:rsid w:val="00BA2B67"/>
    <w:rsid w:val="00BA3E13"/>
    <w:rsid w:val="00BB18EA"/>
    <w:rsid w:val="00BB347C"/>
    <w:rsid w:val="00BC0384"/>
    <w:rsid w:val="00BC043B"/>
    <w:rsid w:val="00BC0CBB"/>
    <w:rsid w:val="00BC2687"/>
    <w:rsid w:val="00BC2FF7"/>
    <w:rsid w:val="00BC39F1"/>
    <w:rsid w:val="00BC7853"/>
    <w:rsid w:val="00BC7B67"/>
    <w:rsid w:val="00BD024B"/>
    <w:rsid w:val="00BD473F"/>
    <w:rsid w:val="00BE0E13"/>
    <w:rsid w:val="00BE12E8"/>
    <w:rsid w:val="00BE284D"/>
    <w:rsid w:val="00BE2D51"/>
    <w:rsid w:val="00BE541E"/>
    <w:rsid w:val="00BE5576"/>
    <w:rsid w:val="00C00880"/>
    <w:rsid w:val="00C04D10"/>
    <w:rsid w:val="00C06770"/>
    <w:rsid w:val="00C152A9"/>
    <w:rsid w:val="00C154A1"/>
    <w:rsid w:val="00C2120B"/>
    <w:rsid w:val="00C21AD4"/>
    <w:rsid w:val="00C231CB"/>
    <w:rsid w:val="00C23E7D"/>
    <w:rsid w:val="00C23FC2"/>
    <w:rsid w:val="00C242C4"/>
    <w:rsid w:val="00C30C00"/>
    <w:rsid w:val="00C32CD4"/>
    <w:rsid w:val="00C33B4F"/>
    <w:rsid w:val="00C4281A"/>
    <w:rsid w:val="00C47396"/>
    <w:rsid w:val="00C5103B"/>
    <w:rsid w:val="00C5158F"/>
    <w:rsid w:val="00C5230D"/>
    <w:rsid w:val="00C524C2"/>
    <w:rsid w:val="00C52509"/>
    <w:rsid w:val="00C535CF"/>
    <w:rsid w:val="00C62D0C"/>
    <w:rsid w:val="00C64EE3"/>
    <w:rsid w:val="00C65DF2"/>
    <w:rsid w:val="00C65E0C"/>
    <w:rsid w:val="00C65F1C"/>
    <w:rsid w:val="00C67452"/>
    <w:rsid w:val="00C71F81"/>
    <w:rsid w:val="00C76090"/>
    <w:rsid w:val="00C76EF9"/>
    <w:rsid w:val="00C77A3F"/>
    <w:rsid w:val="00C82249"/>
    <w:rsid w:val="00C83705"/>
    <w:rsid w:val="00C872D2"/>
    <w:rsid w:val="00C87CD4"/>
    <w:rsid w:val="00C914D3"/>
    <w:rsid w:val="00C92038"/>
    <w:rsid w:val="00C93B7D"/>
    <w:rsid w:val="00C95320"/>
    <w:rsid w:val="00C95793"/>
    <w:rsid w:val="00C9770F"/>
    <w:rsid w:val="00CA0F88"/>
    <w:rsid w:val="00CA3D0B"/>
    <w:rsid w:val="00CB015E"/>
    <w:rsid w:val="00CB3D0B"/>
    <w:rsid w:val="00CB3EEB"/>
    <w:rsid w:val="00CC5297"/>
    <w:rsid w:val="00CC7553"/>
    <w:rsid w:val="00CD44A1"/>
    <w:rsid w:val="00CD5B58"/>
    <w:rsid w:val="00CD6A5A"/>
    <w:rsid w:val="00CE1A0E"/>
    <w:rsid w:val="00CE3539"/>
    <w:rsid w:val="00CE3684"/>
    <w:rsid w:val="00CE6540"/>
    <w:rsid w:val="00CE7347"/>
    <w:rsid w:val="00CF2FCA"/>
    <w:rsid w:val="00CF546E"/>
    <w:rsid w:val="00D04AD0"/>
    <w:rsid w:val="00D04F7D"/>
    <w:rsid w:val="00D06F09"/>
    <w:rsid w:val="00D0706F"/>
    <w:rsid w:val="00D14679"/>
    <w:rsid w:val="00D150A0"/>
    <w:rsid w:val="00D15E19"/>
    <w:rsid w:val="00D16146"/>
    <w:rsid w:val="00D24040"/>
    <w:rsid w:val="00D312F9"/>
    <w:rsid w:val="00D3163D"/>
    <w:rsid w:val="00D31640"/>
    <w:rsid w:val="00D31DDE"/>
    <w:rsid w:val="00D332DB"/>
    <w:rsid w:val="00D355A5"/>
    <w:rsid w:val="00D42A78"/>
    <w:rsid w:val="00D42DEE"/>
    <w:rsid w:val="00D43197"/>
    <w:rsid w:val="00D43723"/>
    <w:rsid w:val="00D44251"/>
    <w:rsid w:val="00D44AD2"/>
    <w:rsid w:val="00D460F7"/>
    <w:rsid w:val="00D47922"/>
    <w:rsid w:val="00D5123F"/>
    <w:rsid w:val="00D53F86"/>
    <w:rsid w:val="00D5437E"/>
    <w:rsid w:val="00D56E5A"/>
    <w:rsid w:val="00D6377A"/>
    <w:rsid w:val="00D63D7A"/>
    <w:rsid w:val="00D649DD"/>
    <w:rsid w:val="00D65EE3"/>
    <w:rsid w:val="00D67196"/>
    <w:rsid w:val="00D67530"/>
    <w:rsid w:val="00D700DB"/>
    <w:rsid w:val="00D7218A"/>
    <w:rsid w:val="00D72261"/>
    <w:rsid w:val="00D773E2"/>
    <w:rsid w:val="00D80250"/>
    <w:rsid w:val="00D82155"/>
    <w:rsid w:val="00D82167"/>
    <w:rsid w:val="00D84649"/>
    <w:rsid w:val="00D85EED"/>
    <w:rsid w:val="00D85F96"/>
    <w:rsid w:val="00D87969"/>
    <w:rsid w:val="00D917A1"/>
    <w:rsid w:val="00D91A18"/>
    <w:rsid w:val="00D94311"/>
    <w:rsid w:val="00D94FAC"/>
    <w:rsid w:val="00D95D8C"/>
    <w:rsid w:val="00D96AD6"/>
    <w:rsid w:val="00D97E59"/>
    <w:rsid w:val="00DA10B7"/>
    <w:rsid w:val="00DA1706"/>
    <w:rsid w:val="00DA1B6D"/>
    <w:rsid w:val="00DA2137"/>
    <w:rsid w:val="00DA4F7B"/>
    <w:rsid w:val="00DA732F"/>
    <w:rsid w:val="00DB336E"/>
    <w:rsid w:val="00DB3900"/>
    <w:rsid w:val="00DB5437"/>
    <w:rsid w:val="00DC1937"/>
    <w:rsid w:val="00DC2159"/>
    <w:rsid w:val="00DC60E2"/>
    <w:rsid w:val="00DD3323"/>
    <w:rsid w:val="00DD3BB6"/>
    <w:rsid w:val="00DD7985"/>
    <w:rsid w:val="00DE01BC"/>
    <w:rsid w:val="00DE3659"/>
    <w:rsid w:val="00DE3756"/>
    <w:rsid w:val="00DE419E"/>
    <w:rsid w:val="00DE4895"/>
    <w:rsid w:val="00DE635E"/>
    <w:rsid w:val="00DF0141"/>
    <w:rsid w:val="00DF0BDA"/>
    <w:rsid w:val="00DF0DA2"/>
    <w:rsid w:val="00DF0DDD"/>
    <w:rsid w:val="00DF1C51"/>
    <w:rsid w:val="00DF34BD"/>
    <w:rsid w:val="00DF3E87"/>
    <w:rsid w:val="00DF6593"/>
    <w:rsid w:val="00DF6D48"/>
    <w:rsid w:val="00E00E8C"/>
    <w:rsid w:val="00E023AF"/>
    <w:rsid w:val="00E03EBA"/>
    <w:rsid w:val="00E0461D"/>
    <w:rsid w:val="00E0717B"/>
    <w:rsid w:val="00E07883"/>
    <w:rsid w:val="00E1334E"/>
    <w:rsid w:val="00E13D28"/>
    <w:rsid w:val="00E146E4"/>
    <w:rsid w:val="00E161FF"/>
    <w:rsid w:val="00E21406"/>
    <w:rsid w:val="00E256B3"/>
    <w:rsid w:val="00E332DB"/>
    <w:rsid w:val="00E406CE"/>
    <w:rsid w:val="00E41E4B"/>
    <w:rsid w:val="00E432FF"/>
    <w:rsid w:val="00E43DF6"/>
    <w:rsid w:val="00E44C54"/>
    <w:rsid w:val="00E4690C"/>
    <w:rsid w:val="00E46A4F"/>
    <w:rsid w:val="00E46DF3"/>
    <w:rsid w:val="00E47A50"/>
    <w:rsid w:val="00E53A96"/>
    <w:rsid w:val="00E55A0F"/>
    <w:rsid w:val="00E604F4"/>
    <w:rsid w:val="00E60846"/>
    <w:rsid w:val="00E6122C"/>
    <w:rsid w:val="00E6136C"/>
    <w:rsid w:val="00E62CA3"/>
    <w:rsid w:val="00E630CB"/>
    <w:rsid w:val="00E63CBC"/>
    <w:rsid w:val="00E64728"/>
    <w:rsid w:val="00E669BE"/>
    <w:rsid w:val="00E67C02"/>
    <w:rsid w:val="00E703D9"/>
    <w:rsid w:val="00E7147A"/>
    <w:rsid w:val="00E71EFC"/>
    <w:rsid w:val="00E75AF5"/>
    <w:rsid w:val="00E769DC"/>
    <w:rsid w:val="00E80F3C"/>
    <w:rsid w:val="00E813FE"/>
    <w:rsid w:val="00E81496"/>
    <w:rsid w:val="00E81EA6"/>
    <w:rsid w:val="00E84049"/>
    <w:rsid w:val="00E903F2"/>
    <w:rsid w:val="00E914D3"/>
    <w:rsid w:val="00E940FB"/>
    <w:rsid w:val="00E96907"/>
    <w:rsid w:val="00EA0125"/>
    <w:rsid w:val="00EA2E29"/>
    <w:rsid w:val="00EA7623"/>
    <w:rsid w:val="00EB25EC"/>
    <w:rsid w:val="00EB420F"/>
    <w:rsid w:val="00EB434D"/>
    <w:rsid w:val="00EB56CE"/>
    <w:rsid w:val="00EC28C7"/>
    <w:rsid w:val="00EC2EFA"/>
    <w:rsid w:val="00EC459A"/>
    <w:rsid w:val="00EC5A05"/>
    <w:rsid w:val="00EC5A0B"/>
    <w:rsid w:val="00ED0604"/>
    <w:rsid w:val="00ED2BF5"/>
    <w:rsid w:val="00ED34A1"/>
    <w:rsid w:val="00ED3EF3"/>
    <w:rsid w:val="00EE0808"/>
    <w:rsid w:val="00EE1071"/>
    <w:rsid w:val="00EE4AB9"/>
    <w:rsid w:val="00EE7FB3"/>
    <w:rsid w:val="00EF6E2D"/>
    <w:rsid w:val="00EF7BCB"/>
    <w:rsid w:val="00F01A96"/>
    <w:rsid w:val="00F0489A"/>
    <w:rsid w:val="00F04D99"/>
    <w:rsid w:val="00F10BA5"/>
    <w:rsid w:val="00F10F49"/>
    <w:rsid w:val="00F11909"/>
    <w:rsid w:val="00F12F6D"/>
    <w:rsid w:val="00F132C9"/>
    <w:rsid w:val="00F1432C"/>
    <w:rsid w:val="00F14AE3"/>
    <w:rsid w:val="00F14CFE"/>
    <w:rsid w:val="00F17646"/>
    <w:rsid w:val="00F30E59"/>
    <w:rsid w:val="00F32147"/>
    <w:rsid w:val="00F33B2C"/>
    <w:rsid w:val="00F34278"/>
    <w:rsid w:val="00F42980"/>
    <w:rsid w:val="00F43318"/>
    <w:rsid w:val="00F475F5"/>
    <w:rsid w:val="00F47826"/>
    <w:rsid w:val="00F53860"/>
    <w:rsid w:val="00F53C1C"/>
    <w:rsid w:val="00F551B1"/>
    <w:rsid w:val="00F60028"/>
    <w:rsid w:val="00F61CF2"/>
    <w:rsid w:val="00F6466E"/>
    <w:rsid w:val="00F66A30"/>
    <w:rsid w:val="00F66DFE"/>
    <w:rsid w:val="00F8154D"/>
    <w:rsid w:val="00F81B41"/>
    <w:rsid w:val="00F86458"/>
    <w:rsid w:val="00F86468"/>
    <w:rsid w:val="00F86B86"/>
    <w:rsid w:val="00F90499"/>
    <w:rsid w:val="00F90E81"/>
    <w:rsid w:val="00F9466B"/>
    <w:rsid w:val="00F9482F"/>
    <w:rsid w:val="00F9627E"/>
    <w:rsid w:val="00F96E93"/>
    <w:rsid w:val="00F97BCF"/>
    <w:rsid w:val="00F97C15"/>
    <w:rsid w:val="00FA21BF"/>
    <w:rsid w:val="00FA25A8"/>
    <w:rsid w:val="00FA313F"/>
    <w:rsid w:val="00FA74A3"/>
    <w:rsid w:val="00FB2496"/>
    <w:rsid w:val="00FB28D4"/>
    <w:rsid w:val="00FB541C"/>
    <w:rsid w:val="00FC3D0C"/>
    <w:rsid w:val="00FC4144"/>
    <w:rsid w:val="00FC5B4F"/>
    <w:rsid w:val="00FC6F4E"/>
    <w:rsid w:val="00FC709C"/>
    <w:rsid w:val="00FD0B73"/>
    <w:rsid w:val="00FD18D6"/>
    <w:rsid w:val="00FD2E0D"/>
    <w:rsid w:val="00FD5BFF"/>
    <w:rsid w:val="00FD68CF"/>
    <w:rsid w:val="00FE179C"/>
    <w:rsid w:val="00FE3E97"/>
    <w:rsid w:val="00FE68C8"/>
    <w:rsid w:val="00FF2588"/>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2"/>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4"/>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4"/>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styleId="Normlnweb">
    <w:name w:val="Normal (Web)"/>
    <w:basedOn w:val="Normln"/>
    <w:uiPriority w:val="99"/>
    <w:unhideWhenUsed/>
    <w:rsid w:val="002527F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D2nadpis">
    <w:name w:val="ZD2_nadpis"/>
    <w:basedOn w:val="Normln"/>
    <w:next w:val="Normln"/>
    <w:autoRedefine/>
    <w:qFormat/>
    <w:rsid w:val="00F90E81"/>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character" w:styleId="Nevyeenzmnka">
    <w:name w:val="Unresolved Mention"/>
    <w:basedOn w:val="Standardnpsmoodstavce"/>
    <w:uiPriority w:val="99"/>
    <w:semiHidden/>
    <w:unhideWhenUsed/>
    <w:rsid w:val="00FF25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783256799">
      <w:bodyDiv w:val="1"/>
      <w:marLeft w:val="0"/>
      <w:marRight w:val="0"/>
      <w:marTop w:val="0"/>
      <w:marBottom w:val="0"/>
      <w:divBdr>
        <w:top w:val="none" w:sz="0" w:space="0" w:color="auto"/>
        <w:left w:val="none" w:sz="0" w:space="0" w:color="auto"/>
        <w:bottom w:val="none" w:sz="0" w:space="0" w:color="auto"/>
        <w:right w:val="none" w:sz="0" w:space="0" w:color="auto"/>
      </w:divBdr>
    </w:div>
    <w:div w:id="1812673484">
      <w:bodyDiv w:val="1"/>
      <w:marLeft w:val="0"/>
      <w:marRight w:val="0"/>
      <w:marTop w:val="0"/>
      <w:marBottom w:val="0"/>
      <w:divBdr>
        <w:top w:val="none" w:sz="0" w:space="0" w:color="auto"/>
        <w:left w:val="none" w:sz="0" w:space="0" w:color="auto"/>
        <w:bottom w:val="none" w:sz="0" w:space="0" w:color="auto"/>
        <w:right w:val="none" w:sz="0" w:space="0" w:color="auto"/>
      </w:divBdr>
    </w:div>
    <w:div w:id="1887990066">
      <w:bodyDiv w:val="1"/>
      <w:marLeft w:val="0"/>
      <w:marRight w:val="0"/>
      <w:marTop w:val="0"/>
      <w:marBottom w:val="0"/>
      <w:divBdr>
        <w:top w:val="none" w:sz="0" w:space="0" w:color="auto"/>
        <w:left w:val="none" w:sz="0" w:space="0" w:color="auto"/>
        <w:bottom w:val="none" w:sz="0" w:space="0" w:color="auto"/>
        <w:right w:val="none" w:sz="0" w:space="0" w:color="auto"/>
      </w:divBdr>
    </w:div>
    <w:div w:id="205037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gnika">
    <w:altName w:val="Calibri"/>
    <w:panose1 w:val="020B0604020202020204"/>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F0D30"/>
    <w:rsid w:val="001025D2"/>
    <w:rsid w:val="002970C3"/>
    <w:rsid w:val="003A4256"/>
    <w:rsid w:val="00430625"/>
    <w:rsid w:val="004C4370"/>
    <w:rsid w:val="005646B6"/>
    <w:rsid w:val="005740E3"/>
    <w:rsid w:val="00657E73"/>
    <w:rsid w:val="00660E62"/>
    <w:rsid w:val="0079389A"/>
    <w:rsid w:val="007A2407"/>
    <w:rsid w:val="009870AD"/>
    <w:rsid w:val="00A902EA"/>
    <w:rsid w:val="00C42913"/>
    <w:rsid w:val="00CE1919"/>
    <w:rsid w:val="00E82364"/>
    <w:rsid w:val="00FB5A44"/>
    <w:rsid w:val="00FC176C"/>
    <w:rsid w:val="00FD52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3C704-EC20-4EC5-870E-E47DD7354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7021</Words>
  <Characters>41429</Characters>
  <Application>Microsoft Office Word</Application>
  <DocSecurity>0</DocSecurity>
  <Lines>345</Lines>
  <Paragraphs>96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Kateřina Koláčková</cp:lastModifiedBy>
  <cp:revision>2</cp:revision>
  <cp:lastPrinted>2018-03-20T09:42:00Z</cp:lastPrinted>
  <dcterms:created xsi:type="dcterms:W3CDTF">2023-07-10T14:22:00Z</dcterms:created>
  <dcterms:modified xsi:type="dcterms:W3CDTF">2023-07-10T14:22:00Z</dcterms:modified>
</cp:coreProperties>
</file>